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E6F3BD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D30FFC">
        <w:rPr>
          <w:rFonts w:ascii="Calibri" w:hAnsi="Calibri"/>
        </w:rPr>
        <w:t>DTEC4</w:t>
      </w:r>
      <w:r w:rsidRPr="007A395D">
        <w:rPr>
          <w:rFonts w:ascii="Calibri" w:hAnsi="Calibri"/>
        </w:rPr>
        <w:t>-</w:t>
      </w:r>
      <w:r w:rsidR="004E67D6">
        <w:rPr>
          <w:rFonts w:ascii="Calibri" w:hAnsi="Calibri"/>
        </w:rPr>
        <w:t>6.2.3.2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69FA178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ab/>
      </w:r>
      <w:r w:rsidRPr="007A395D">
        <w:rPr>
          <w:rFonts w:ascii="Calibri" w:hAnsi="Calibri"/>
        </w:rPr>
        <w:tab/>
      </w:r>
      <w:r w:rsidR="009036D0">
        <w:rPr>
          <w:rFonts w:ascii="Calibri" w:hAnsi="Calibri"/>
        </w:rPr>
        <w:tab/>
      </w:r>
      <w:r w:rsidR="009036D0">
        <w:rPr>
          <w:rFonts w:ascii="Calibri" w:hAnsi="Calibri"/>
        </w:rPr>
        <w:tab/>
      </w:r>
      <w:r w:rsidRPr="007A395D">
        <w:rPr>
          <w:rFonts w:ascii="Calibri" w:hAnsi="Calibri"/>
        </w:rPr>
        <w:t>Purpose of paper:</w:t>
      </w:r>
    </w:p>
    <w:p w14:paraId="78786733" w14:textId="0BD59C3B"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847C2">
        <w:rPr>
          <w:rFonts w:ascii="Calibri" w:hAnsi="Calibri" w:cs="Arial"/>
          <w:b/>
          <w:sz w:val="24"/>
          <w:szCs w:val="24"/>
        </w:rPr>
        <w:t>X</w:t>
      </w:r>
      <w:r w:rsidRPr="007A395D">
        <w:rPr>
          <w:rFonts w:ascii="Calibri" w:hAnsi="Calibri" w:cs="Arial"/>
          <w:sz w:val="24"/>
          <w:szCs w:val="24"/>
        </w:rPr>
        <w:t xml:space="preserve">  Input</w:t>
      </w:r>
    </w:p>
    <w:p w14:paraId="0BC79547" w14:textId="55847426" w:rsidR="0080294B" w:rsidRPr="007A395D" w:rsidRDefault="00D30FFC"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70188DE"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E67D6">
        <w:rPr>
          <w:rFonts w:ascii="Calibri" w:hAnsi="Calibri"/>
        </w:rPr>
        <w:t>6.2</w:t>
      </w:r>
    </w:p>
    <w:p w14:paraId="1AB3E246" w14:textId="6D554EB3"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Pr="007A395D">
        <w:rPr>
          <w:rFonts w:ascii="Calibri" w:hAnsi="Calibri"/>
        </w:rPr>
        <w:t>…………………………………</w:t>
      </w:r>
    </w:p>
    <w:p w14:paraId="01FC5420" w14:textId="7F306D0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0579A">
        <w:rPr>
          <w:rFonts w:ascii="Calibri" w:hAnsi="Calibri"/>
        </w:rPr>
        <w:t>CML Mircocircuits</w:t>
      </w:r>
    </w:p>
    <w:p w14:paraId="60BCC120" w14:textId="77777777" w:rsidR="0080294B" w:rsidRPr="007A395D" w:rsidRDefault="0080294B" w:rsidP="00FE5674">
      <w:pPr>
        <w:pStyle w:val="BodyText"/>
        <w:tabs>
          <w:tab w:val="left" w:pos="2835"/>
        </w:tabs>
        <w:rPr>
          <w:rFonts w:ascii="Calibri" w:hAnsi="Calibri"/>
        </w:rPr>
      </w:pPr>
    </w:p>
    <w:p w14:paraId="4834080C" w14:textId="50D0D3D9" w:rsidR="00A446C9" w:rsidRPr="00605E43" w:rsidRDefault="0040579A" w:rsidP="00A446C9">
      <w:pPr>
        <w:pStyle w:val="Title"/>
        <w:rPr>
          <w:rFonts w:ascii="Calibri" w:hAnsi="Calibri"/>
          <w:color w:val="0070C0"/>
        </w:rPr>
      </w:pPr>
      <w:r>
        <w:rPr>
          <w:rFonts w:ascii="Calibri" w:hAnsi="Calibri"/>
          <w:color w:val="0070C0"/>
        </w:rPr>
        <w:t>Transmission of GNSS augmentation data over VDES</w:t>
      </w:r>
    </w:p>
    <w:p w14:paraId="0F258596" w14:textId="50FB6E37" w:rsidR="00A446C9" w:rsidRDefault="00A446C9" w:rsidP="00605E43">
      <w:pPr>
        <w:pStyle w:val="Heading1"/>
      </w:pPr>
      <w:r w:rsidRPr="00605E43">
        <w:t>Summary</w:t>
      </w:r>
    </w:p>
    <w:p w14:paraId="0E005B14" w14:textId="60BD938A" w:rsidR="00EE6A43" w:rsidRPr="00B618E1" w:rsidRDefault="00F128EA" w:rsidP="00B56BDF">
      <w:pPr>
        <w:pStyle w:val="BodyText"/>
        <w:rPr>
          <w:rFonts w:cstheme="minorHAnsi"/>
        </w:rPr>
      </w:pPr>
      <w:r w:rsidRPr="00B63784">
        <w:rPr>
          <w:rFonts w:cstheme="minorHAnsi"/>
        </w:rPr>
        <w:t xml:space="preserve">VDES provides a standardized communication channel with sufficient bandwidth to support the transmission of </w:t>
      </w:r>
      <w:r w:rsidR="00B63784">
        <w:rPr>
          <w:rFonts w:cstheme="minorHAnsi"/>
        </w:rPr>
        <w:t>GNSS augmentation</w:t>
      </w:r>
      <w:r w:rsidRPr="00B63784">
        <w:rPr>
          <w:rFonts w:cstheme="minorHAnsi"/>
        </w:rPr>
        <w:t xml:space="preserve"> data for multiple GNSS constellations, improving high-accuracy navigation in confined maritime environments.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6DC46C9" w:rsidR="00E55927" w:rsidRPr="007A395D" w:rsidRDefault="00640A15" w:rsidP="00E55927">
      <w:pPr>
        <w:pStyle w:val="BodyText"/>
        <w:rPr>
          <w:rFonts w:ascii="Calibri" w:hAnsi="Calibri"/>
        </w:rPr>
      </w:pPr>
      <w:r w:rsidRPr="00640A15">
        <w:rPr>
          <w:rFonts w:ascii="Calibri" w:hAnsi="Calibri"/>
        </w:rPr>
        <w:t xml:space="preserve">This submission proposes the </w:t>
      </w:r>
      <w:r w:rsidR="00B63784">
        <w:rPr>
          <w:rFonts w:ascii="Calibri" w:hAnsi="Calibri"/>
        </w:rPr>
        <w:t>inclusion</w:t>
      </w:r>
      <w:r w:rsidRPr="00640A15">
        <w:rPr>
          <w:rFonts w:ascii="Calibri" w:hAnsi="Calibri"/>
        </w:rPr>
        <w:t xml:space="preserve"> of a standardized message format within IALA Guideline G1117 for the transmission of RTCM-compatible </w:t>
      </w:r>
      <w:r w:rsidR="00B63784">
        <w:rPr>
          <w:rFonts w:ascii="Calibri" w:hAnsi="Calibri"/>
        </w:rPr>
        <w:t>GNSS augmentation</w:t>
      </w:r>
      <w:r w:rsidRPr="00640A15">
        <w:rPr>
          <w:rFonts w:ascii="Calibri" w:hAnsi="Calibri"/>
        </w:rPr>
        <w:t xml:space="preserve"> data over VDES. By defining such a message, the maritime industry can leverage VDES for high-accuracy navigation and positioning, improving safety and efficiency in complex navigational environments.</w:t>
      </w:r>
    </w:p>
    <w:p w14:paraId="616518F5" w14:textId="77777777" w:rsidR="00EB67CF" w:rsidRDefault="00EB67CF" w:rsidP="00EB67CF">
      <w:pPr>
        <w:pStyle w:val="Heading1"/>
      </w:pPr>
      <w:r>
        <w:t>Background</w:t>
      </w:r>
    </w:p>
    <w:p w14:paraId="14517B06" w14:textId="77777777" w:rsidR="00EB67CF" w:rsidRPr="00531818" w:rsidRDefault="00EB67CF" w:rsidP="00EB67CF">
      <w:pPr>
        <w:pStyle w:val="BodyText"/>
        <w:rPr>
          <w:rFonts w:cstheme="minorHAnsi"/>
        </w:rPr>
      </w:pPr>
      <w:r w:rsidRPr="00531818">
        <w:rPr>
          <w:rFonts w:cstheme="minorHAnsi"/>
        </w:rPr>
        <w:t xml:space="preserve">GNSS augmentation enhances the accuracy, reliability, and integrity of satellite navigation, which is crucial for the maritime industry. By providing real-time corrections and error mitigation, GNSS augmentation </w:t>
      </w:r>
      <w:r>
        <w:rPr>
          <w:rFonts w:cstheme="minorHAnsi"/>
        </w:rPr>
        <w:t>enables</w:t>
      </w:r>
      <w:r w:rsidRPr="00531818">
        <w:rPr>
          <w:rFonts w:cstheme="minorHAnsi"/>
        </w:rPr>
        <w:t xml:space="preserve"> safer and more efficient operations at sea, in ports, and inland waterways. This improved positioning capability supports various maritime applications, including navigation, port operations, and environmental monitoring.</w:t>
      </w:r>
    </w:p>
    <w:p w14:paraId="14E94D87" w14:textId="77777777" w:rsidR="00EB67CF" w:rsidRDefault="00EB67CF" w:rsidP="00EB67CF">
      <w:pPr>
        <w:pStyle w:val="BodyText"/>
        <w:rPr>
          <w:rFonts w:cstheme="minorHAnsi"/>
        </w:rPr>
      </w:pPr>
      <w:r w:rsidRPr="00531818">
        <w:rPr>
          <w:rFonts w:cstheme="minorHAnsi"/>
        </w:rPr>
        <w:t>Key benefits include:</w:t>
      </w:r>
    </w:p>
    <w:p w14:paraId="554FFE4C" w14:textId="77777777" w:rsidR="00EB67CF" w:rsidRPr="00A4700E" w:rsidRDefault="00EB67CF" w:rsidP="00EB67CF">
      <w:pPr>
        <w:pStyle w:val="Bullet1"/>
      </w:pPr>
      <w:r w:rsidRPr="00A4700E">
        <w:t xml:space="preserve">Enhanced Safety &amp; Collision Avoidance – Precise positioning </w:t>
      </w:r>
      <w:r>
        <w:t xml:space="preserve">and reporting </w:t>
      </w:r>
      <w:r w:rsidRPr="00A4700E">
        <w:t xml:space="preserve">reduces the risk of vessel collisions, especially in </w:t>
      </w:r>
      <w:r>
        <w:t>confined environments</w:t>
      </w:r>
      <w:r w:rsidRPr="00A4700E">
        <w:t>.</w:t>
      </w:r>
    </w:p>
    <w:p w14:paraId="78DB83AC" w14:textId="77777777" w:rsidR="00EB67CF" w:rsidRPr="00A4700E" w:rsidRDefault="00EB67CF" w:rsidP="00EB67CF">
      <w:pPr>
        <w:pStyle w:val="Bullet1"/>
      </w:pPr>
      <w:r w:rsidRPr="00A4700E">
        <w:t>Efficient Port &amp; Harbor Operations – Accurate docking</w:t>
      </w:r>
      <w:r>
        <w:t xml:space="preserve"> and</w:t>
      </w:r>
      <w:r w:rsidRPr="00A4700E">
        <w:t xml:space="preserve"> berthing improve port efficiency and reduce delays.</w:t>
      </w:r>
    </w:p>
    <w:p w14:paraId="18574410" w14:textId="77777777" w:rsidR="00EB67CF" w:rsidRDefault="00EB67CF" w:rsidP="00EB67CF">
      <w:pPr>
        <w:pStyle w:val="Bullet1"/>
      </w:pPr>
      <w:r w:rsidRPr="00A4700E">
        <w:t>Support for Autonomous &amp; Smart Shipping – High-precision GNSS enables automated navigation systems and aids in the development of autonomous vessels.</w:t>
      </w:r>
    </w:p>
    <w:p w14:paraId="08249758" w14:textId="3B074E89" w:rsidR="00EB67CF" w:rsidRDefault="00EB67CF" w:rsidP="00B83B73">
      <w:pPr>
        <w:pStyle w:val="BodyText"/>
      </w:pPr>
      <w:r>
        <w:t>VDES, the next generation of AIS, is a standardized maritime data exchange system supporting terrestrial and satellite communication, and it is ideally suited to support GNSS augmentation applications.</w:t>
      </w:r>
    </w:p>
    <w:p w14:paraId="53733F03" w14:textId="376DBE26" w:rsidR="00A446C9" w:rsidRPr="007A395D" w:rsidRDefault="00BB6446" w:rsidP="004847C2">
      <w:pPr>
        <w:pStyle w:val="Heading1"/>
      </w:pPr>
      <w:r w:rsidRPr="007A395D">
        <w:lastRenderedPageBreak/>
        <w:t>Discussion</w:t>
      </w:r>
    </w:p>
    <w:p w14:paraId="0BBC2B6E" w14:textId="020BAD27" w:rsidR="00B618E1" w:rsidRDefault="00340523" w:rsidP="00640A15">
      <w:pPr>
        <w:pStyle w:val="BodyText"/>
        <w:rPr>
          <w:rFonts w:ascii="Calibri" w:hAnsi="Calibri"/>
        </w:rPr>
      </w:pPr>
      <w:r>
        <w:rPr>
          <w:rFonts w:ascii="Calibri" w:hAnsi="Calibri"/>
        </w:rPr>
        <w:t xml:space="preserve">The </w:t>
      </w:r>
      <w:r w:rsidR="00B618E1">
        <w:rPr>
          <w:rFonts w:ascii="Calibri" w:hAnsi="Calibri"/>
        </w:rPr>
        <w:t xml:space="preserve">RTCM </w:t>
      </w:r>
      <w:r>
        <w:rPr>
          <w:rFonts w:ascii="Calibri" w:hAnsi="Calibri"/>
        </w:rPr>
        <w:t xml:space="preserve">messaging format to transfer different forms of GNSS augmentation data types are defined in </w:t>
      </w:r>
      <w:r>
        <w:rPr>
          <w:rFonts w:ascii="Calibri" w:hAnsi="Calibri"/>
        </w:rPr>
        <w:fldChar w:fldCharType="begin"/>
      </w:r>
      <w:r>
        <w:rPr>
          <w:rFonts w:ascii="Calibri" w:hAnsi="Calibri"/>
        </w:rPr>
        <w:instrText xml:space="preserve"> REF _Ref191287025 \w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w:t>
      </w:r>
      <w:r w:rsidR="007D54B2">
        <w:rPr>
          <w:rFonts w:ascii="Calibri" w:hAnsi="Calibri"/>
        </w:rPr>
        <w:t xml:space="preserve">This data can be transferred over various interfaces, commonly over IP (NTRIP) or propriety radio links. </w:t>
      </w:r>
      <w:r w:rsidR="00B618E1">
        <w:rPr>
          <w:rFonts w:ascii="Calibri" w:hAnsi="Calibri"/>
        </w:rPr>
        <w:t>Multiple GNSS augmentation applications can be addressed, including PPP and RTK correction data.</w:t>
      </w:r>
    </w:p>
    <w:p w14:paraId="0D304140" w14:textId="00B88798" w:rsidR="00640A15" w:rsidRPr="00640A15" w:rsidRDefault="00640A15" w:rsidP="00640A15">
      <w:pPr>
        <w:pStyle w:val="BodyText"/>
        <w:rPr>
          <w:rFonts w:ascii="Calibri" w:hAnsi="Calibri"/>
        </w:rPr>
      </w:pPr>
      <w:r w:rsidRPr="00640A15">
        <w:rPr>
          <w:rFonts w:ascii="Calibri" w:hAnsi="Calibri"/>
        </w:rPr>
        <w:t>RTK-based navigation relies on high-precision GNSS corrections provided by a local reference station. Traditionally, the transmission of RTK correction data to vessels has been achieved using proprietary low-bandwidth radio links, which are increasingly inadequate as the number of operational GNSS constellations has grown. As a result, many existing systems are constrained to supporting only a single GNSS constellation, limiting positioning accuracy and robustness.</w:t>
      </w:r>
    </w:p>
    <w:p w14:paraId="2DDE29A6" w14:textId="629CF428" w:rsidR="00DF6595" w:rsidRDefault="00640A15" w:rsidP="00640A15">
      <w:pPr>
        <w:pStyle w:val="BodyText"/>
        <w:rPr>
          <w:rFonts w:ascii="Calibri" w:hAnsi="Calibri"/>
        </w:rPr>
      </w:pPr>
      <w:r w:rsidRPr="00640A15">
        <w:rPr>
          <w:rFonts w:ascii="Calibri" w:hAnsi="Calibri"/>
        </w:rPr>
        <w:t xml:space="preserve">Recent demonstrations </w:t>
      </w:r>
      <w:r w:rsidR="00B618E1">
        <w:rPr>
          <w:rFonts w:ascii="Calibri" w:hAnsi="Calibri"/>
        </w:rPr>
        <w:t xml:space="preserve">by S3C and CML </w:t>
      </w:r>
      <w:r w:rsidRPr="00640A15">
        <w:rPr>
          <w:rFonts w:ascii="Calibri" w:hAnsi="Calibri"/>
        </w:rPr>
        <w:t xml:space="preserve">have confirmed that VDES offers sufficient bandwidth to transmit RTK correction data from multiple GNSS constellations within a single slot. </w:t>
      </w:r>
      <w:r w:rsidR="00DF6595">
        <w:rPr>
          <w:rFonts w:ascii="Calibri" w:hAnsi="Calibri"/>
        </w:rPr>
        <w:t xml:space="preserve">This was done using a VDES Base Station transmitting </w:t>
      </w:r>
      <w:r w:rsidR="00483FB3">
        <w:rPr>
          <w:rFonts w:ascii="Calibri" w:hAnsi="Calibri"/>
        </w:rPr>
        <w:t xml:space="preserve">in one </w:t>
      </w:r>
      <w:r w:rsidR="005D41C2">
        <w:rPr>
          <w:rFonts w:ascii="Calibri" w:hAnsi="Calibri"/>
        </w:rPr>
        <w:t>Announcement Signalling Channel (ASC)</w:t>
      </w:r>
      <w:r w:rsidR="00483FB3">
        <w:rPr>
          <w:rFonts w:ascii="Calibri" w:hAnsi="Calibri"/>
        </w:rPr>
        <w:t xml:space="preserve"> slot every</w:t>
      </w:r>
      <w:r w:rsidR="00C545A7">
        <w:rPr>
          <w:rFonts w:ascii="Calibri" w:hAnsi="Calibri"/>
        </w:rPr>
        <w:t xml:space="preserve"> second</w:t>
      </w:r>
      <w:r w:rsidR="00981799">
        <w:rPr>
          <w:rFonts w:ascii="Calibri" w:hAnsi="Calibri"/>
        </w:rPr>
        <w:t xml:space="preserve"> using </w:t>
      </w:r>
      <w:r w:rsidR="003F5E84">
        <w:rPr>
          <w:rFonts w:ascii="Calibri" w:hAnsi="Calibri"/>
        </w:rPr>
        <w:t xml:space="preserve">less than 3% </w:t>
      </w:r>
      <w:r w:rsidR="00D94859">
        <w:rPr>
          <w:rFonts w:ascii="Calibri" w:hAnsi="Calibri"/>
        </w:rPr>
        <w:t>channel resources</w:t>
      </w:r>
      <w:r w:rsidR="00376682">
        <w:rPr>
          <w:rFonts w:ascii="Calibri" w:hAnsi="Calibri"/>
        </w:rPr>
        <w:t>.</w:t>
      </w:r>
    </w:p>
    <w:p w14:paraId="0F43EBC6" w14:textId="52E4C81F" w:rsidR="00640A15" w:rsidRPr="00640A15" w:rsidRDefault="00640A15" w:rsidP="00640A15">
      <w:pPr>
        <w:pStyle w:val="BodyText"/>
        <w:rPr>
          <w:rFonts w:ascii="Calibri" w:hAnsi="Calibri"/>
        </w:rPr>
      </w:pPr>
      <w:r w:rsidRPr="00640A15">
        <w:rPr>
          <w:rFonts w:ascii="Calibri" w:hAnsi="Calibri"/>
        </w:rPr>
        <w:t>This capability presents an opportunity to enhance maritime navigation operations by providing an open, standardized means of transmitting RTK correction data over VDES.</w:t>
      </w:r>
    </w:p>
    <w:p w14:paraId="56C5DFF3" w14:textId="002D5236" w:rsidR="00B618E1" w:rsidRDefault="00640A15" w:rsidP="00640A15">
      <w:pPr>
        <w:pStyle w:val="BodyText"/>
        <w:rPr>
          <w:rFonts w:ascii="Calibri" w:hAnsi="Calibri"/>
        </w:rPr>
      </w:pPr>
      <w:r w:rsidRPr="00640A15">
        <w:rPr>
          <w:rFonts w:ascii="Calibri" w:hAnsi="Calibri"/>
        </w:rPr>
        <w:t xml:space="preserve">The integration of RTCM-compatible </w:t>
      </w:r>
      <w:r w:rsidR="00B618E1">
        <w:rPr>
          <w:rFonts w:ascii="Calibri" w:hAnsi="Calibri"/>
        </w:rPr>
        <w:t>GNSS</w:t>
      </w:r>
      <w:r w:rsidRPr="00640A15">
        <w:rPr>
          <w:rFonts w:ascii="Calibri" w:hAnsi="Calibri"/>
        </w:rPr>
        <w:t xml:space="preserve"> </w:t>
      </w:r>
      <w:r w:rsidR="00B618E1">
        <w:rPr>
          <w:rFonts w:ascii="Calibri" w:hAnsi="Calibri"/>
        </w:rPr>
        <w:t>augmentation</w:t>
      </w:r>
      <w:r w:rsidRPr="00640A15">
        <w:rPr>
          <w:rFonts w:ascii="Calibri" w:hAnsi="Calibri"/>
        </w:rPr>
        <w:t xml:space="preserve"> data transmission within VDES could offer significant benefits to maritime navigation, particularly in localized high-accuracy applications. </w:t>
      </w:r>
    </w:p>
    <w:p w14:paraId="3BB8D542" w14:textId="46424CD1" w:rsidR="00640A15" w:rsidRPr="00640A15" w:rsidRDefault="00640A15" w:rsidP="00640A15">
      <w:pPr>
        <w:pStyle w:val="BodyText"/>
        <w:rPr>
          <w:rFonts w:ascii="Calibri" w:hAnsi="Calibri"/>
        </w:rPr>
      </w:pPr>
      <w:r w:rsidRPr="00640A15">
        <w:rPr>
          <w:rFonts w:ascii="Calibri" w:hAnsi="Calibri"/>
        </w:rPr>
        <w:t xml:space="preserve">Standardizing a VDE Protocol Format message for this purpose within </w:t>
      </w:r>
      <w:r w:rsidR="00B618E1">
        <w:rPr>
          <w:rFonts w:ascii="Calibri" w:hAnsi="Calibri"/>
        </w:rPr>
        <w:fldChar w:fldCharType="begin"/>
      </w:r>
      <w:r w:rsidR="00B618E1">
        <w:rPr>
          <w:rFonts w:ascii="Calibri" w:hAnsi="Calibri"/>
        </w:rPr>
        <w:instrText xml:space="preserve"> REF _Ref191288611 \w \h </w:instrText>
      </w:r>
      <w:r w:rsidR="00B618E1">
        <w:rPr>
          <w:rFonts w:ascii="Calibri" w:hAnsi="Calibri"/>
        </w:rPr>
      </w:r>
      <w:r w:rsidR="00B618E1">
        <w:rPr>
          <w:rFonts w:ascii="Calibri" w:hAnsi="Calibri"/>
        </w:rPr>
        <w:fldChar w:fldCharType="separate"/>
      </w:r>
      <w:r w:rsidR="00B618E1">
        <w:rPr>
          <w:rFonts w:ascii="Calibri" w:hAnsi="Calibri"/>
        </w:rPr>
        <w:t>[2]</w:t>
      </w:r>
      <w:r w:rsidR="00B618E1">
        <w:rPr>
          <w:rFonts w:ascii="Calibri" w:hAnsi="Calibri"/>
        </w:rPr>
        <w:fldChar w:fldCharType="end"/>
      </w:r>
      <w:r w:rsidR="00B618E1">
        <w:rPr>
          <w:rFonts w:ascii="Calibri" w:hAnsi="Calibri"/>
        </w:rPr>
        <w:t xml:space="preserve"> </w:t>
      </w:r>
      <w:r w:rsidRPr="00640A15">
        <w:rPr>
          <w:rFonts w:ascii="Calibri" w:hAnsi="Calibri"/>
        </w:rPr>
        <w:t>would:</w:t>
      </w:r>
    </w:p>
    <w:p w14:paraId="3CDA2602" w14:textId="23AD785B" w:rsidR="00640A15" w:rsidRPr="00572339" w:rsidRDefault="00640A15" w:rsidP="00572339">
      <w:pPr>
        <w:pStyle w:val="Bullet1"/>
      </w:pPr>
      <w:r w:rsidRPr="00572339">
        <w:t>Facilitate interoperability between different manufacturers and systems;</w:t>
      </w:r>
    </w:p>
    <w:p w14:paraId="14752B12" w14:textId="79F9C729" w:rsidR="00BB6446" w:rsidRPr="00572339" w:rsidRDefault="00BB6446" w:rsidP="00572339">
      <w:pPr>
        <w:pStyle w:val="Bullet1"/>
      </w:pPr>
      <w:r w:rsidRPr="00572339">
        <w:t>Allow multiple GNSS constellations to be used in parallel, improving accuracy and redundancy;</w:t>
      </w:r>
    </w:p>
    <w:p w14:paraId="132DC17A" w14:textId="22F55C5B" w:rsidR="00640A15" w:rsidRPr="00572339" w:rsidRDefault="00E377EC" w:rsidP="00572339">
      <w:pPr>
        <w:pStyle w:val="Bullet1"/>
      </w:pPr>
      <w:r>
        <w:t>Mitigate the need for licensed radio channels</w:t>
      </w:r>
      <w:r w:rsidR="004E5281">
        <w:t xml:space="preserve">, as </w:t>
      </w:r>
      <w:r w:rsidR="00BB6446" w:rsidRPr="00572339">
        <w:t>internationally allocated VDES channels</w:t>
      </w:r>
      <w:r w:rsidR="004E5281">
        <w:t xml:space="preserve"> can be used efficiently</w:t>
      </w:r>
      <w:r w:rsidR="00BB6446" w:rsidRPr="00572339">
        <w:t>, without degrading other VDES services</w:t>
      </w:r>
      <w:r w:rsidR="00572339">
        <w:t>.</w:t>
      </w:r>
    </w:p>
    <w:p w14:paraId="0F37B507" w14:textId="6E0FBAEE" w:rsidR="00B618E1" w:rsidRPr="00B618E1" w:rsidRDefault="00B618E1" w:rsidP="00B618E1">
      <w:pPr>
        <w:pStyle w:val="Heading2"/>
      </w:pPr>
      <w:r w:rsidRPr="00B618E1">
        <w:t>Further considerations</w:t>
      </w:r>
    </w:p>
    <w:p w14:paraId="657445C2" w14:textId="50CACD6D" w:rsidR="00640A15" w:rsidRPr="00640A15" w:rsidRDefault="00640A15" w:rsidP="00640A15">
      <w:pPr>
        <w:pStyle w:val="BodyText"/>
        <w:rPr>
          <w:rFonts w:ascii="Calibri" w:hAnsi="Calibri"/>
        </w:rPr>
      </w:pPr>
      <w:r w:rsidRPr="00640A15">
        <w:rPr>
          <w:rFonts w:ascii="Calibri" w:hAnsi="Calibri"/>
        </w:rPr>
        <w:t>In addition to defining an RTCM data transmission format, the committee is invited to consider how VDES can further support high-accuracy navigation and positioning. Potential areas of interest include:</w:t>
      </w:r>
    </w:p>
    <w:p w14:paraId="38A503E9" w14:textId="2AC7B20F" w:rsidR="00640A15" w:rsidRPr="00572339" w:rsidRDefault="00640A15" w:rsidP="00572339">
      <w:pPr>
        <w:pStyle w:val="Bullet1"/>
      </w:pPr>
      <w:r w:rsidRPr="00572339">
        <w:t xml:space="preserve">Authentication </w:t>
      </w:r>
      <w:r w:rsidR="00BB6446" w:rsidRPr="00572339">
        <w:t>of GNSS augmentation</w:t>
      </w:r>
      <w:r w:rsidRPr="00572339">
        <w:t xml:space="preserve"> data to ensure data integrity</w:t>
      </w:r>
      <w:r w:rsidR="00BB6446" w:rsidRPr="00572339">
        <w:t xml:space="preserve"> to enhance safety and security</w:t>
      </w:r>
      <w:r w:rsidRPr="00572339">
        <w:t>;</w:t>
      </w:r>
    </w:p>
    <w:p w14:paraId="0F4C0807" w14:textId="4A06A804" w:rsidR="00640A15" w:rsidRDefault="00BB6446" w:rsidP="00572339">
      <w:pPr>
        <w:pStyle w:val="Bullet1"/>
      </w:pPr>
      <w:r w:rsidRPr="00572339">
        <w:t>As the resolution of AIS position reports are limited, to consider the</w:t>
      </w:r>
      <w:r w:rsidR="00640A15" w:rsidRPr="00572339">
        <w:t xml:space="preserve"> addition of high-resolution position </w:t>
      </w:r>
      <w:r w:rsidR="00640A15" w:rsidRPr="00640A15">
        <w:t>reports and supplementary metadata from onboard systems to enhance situational awareness.</w:t>
      </w:r>
    </w:p>
    <w:p w14:paraId="1D083D92" w14:textId="77777777" w:rsidR="00180DDA" w:rsidRPr="007A395D" w:rsidRDefault="00180DDA" w:rsidP="00605E43">
      <w:pPr>
        <w:pStyle w:val="Heading1"/>
      </w:pPr>
      <w:r w:rsidRPr="007A395D">
        <w:t>References</w:t>
      </w:r>
    </w:p>
    <w:p w14:paraId="00EC0BCC" w14:textId="6786848C" w:rsidR="00180DDA" w:rsidRPr="006F5E24" w:rsidRDefault="00340523" w:rsidP="006F5E24">
      <w:pPr>
        <w:pStyle w:val="References"/>
      </w:pPr>
      <w:bookmarkStart w:id="0" w:name="_Ref191287025"/>
      <w:r w:rsidRPr="006F5E24">
        <w:t>RTCM Standard 10403.4, Differential GNSS Services – Version 3 with Amendment 1, November 2024</w:t>
      </w:r>
      <w:bookmarkEnd w:id="0"/>
    </w:p>
    <w:p w14:paraId="051A33E7" w14:textId="12E74CA0" w:rsidR="00B618E1" w:rsidRPr="006F5E24" w:rsidRDefault="00B618E1" w:rsidP="006F5E24">
      <w:pPr>
        <w:pStyle w:val="References"/>
      </w:pPr>
      <w:bookmarkStart w:id="1" w:name="_Ref191288611"/>
      <w:r w:rsidRPr="006F5E24">
        <w:t>IALA Guideline G1117 VHF Data Exchange System (VDES) Overview – Edition 3.0, December 2022</w:t>
      </w:r>
      <w:bookmarkEnd w:id="1"/>
    </w:p>
    <w:p w14:paraId="7A8D2F27" w14:textId="77777777" w:rsidR="00A446C9" w:rsidRPr="007A395D" w:rsidRDefault="00A446C9" w:rsidP="00605E43">
      <w:pPr>
        <w:pStyle w:val="Heading1"/>
      </w:pPr>
      <w:r w:rsidRPr="007A395D">
        <w:t>Action requested of the Committee</w:t>
      </w:r>
    </w:p>
    <w:p w14:paraId="1EB68A36" w14:textId="77777777" w:rsidR="00640A15" w:rsidRDefault="00640A15" w:rsidP="006F5E24">
      <w:pPr>
        <w:pStyle w:val="BodyText"/>
      </w:pPr>
      <w:r w:rsidRPr="00640A15">
        <w:t>The committee is invited to:</w:t>
      </w:r>
    </w:p>
    <w:p w14:paraId="61552829" w14:textId="058CD3CB" w:rsidR="00640A15" w:rsidRDefault="00640A15" w:rsidP="005E01B1">
      <w:pPr>
        <w:pStyle w:val="List1"/>
      </w:pPr>
      <w:r w:rsidRPr="00640A15">
        <w:t xml:space="preserve">Consider the inclusion of a standardized VDE Protocol Format message in </w:t>
      </w:r>
      <w:r w:rsidR="00B618E1">
        <w:fldChar w:fldCharType="begin"/>
      </w:r>
      <w:r w:rsidR="00B618E1">
        <w:instrText xml:space="preserve"> REF _Ref191288611 \w \h </w:instrText>
      </w:r>
      <w:r w:rsidR="00BA7F0B">
        <w:instrText xml:space="preserve"> \* MERGEFORMAT </w:instrText>
      </w:r>
      <w:r w:rsidR="00B618E1">
        <w:fldChar w:fldCharType="separate"/>
      </w:r>
      <w:r w:rsidR="00B618E1">
        <w:t>[2]</w:t>
      </w:r>
      <w:r w:rsidR="00B618E1">
        <w:fldChar w:fldCharType="end"/>
      </w:r>
      <w:r w:rsidRPr="00640A15">
        <w:t xml:space="preserve"> for the transmission of RTCM-compatible </w:t>
      </w:r>
      <w:r w:rsidR="00BB6446">
        <w:t xml:space="preserve">GNSS </w:t>
      </w:r>
      <w:r w:rsidR="00340523">
        <w:t>augmentation</w:t>
      </w:r>
      <w:r w:rsidRPr="00640A15">
        <w:t xml:space="preserve"> data </w:t>
      </w:r>
      <w:r w:rsidR="006C53FD">
        <w:t xml:space="preserve">as defined in </w:t>
      </w:r>
      <w:r w:rsidR="006C53FD">
        <w:fldChar w:fldCharType="begin"/>
      </w:r>
      <w:r w:rsidR="006C53FD">
        <w:instrText xml:space="preserve"> REF _Ref191287025 \w \h </w:instrText>
      </w:r>
      <w:r w:rsidR="00BA7F0B">
        <w:instrText xml:space="preserve"> \* MERGEFORMAT </w:instrText>
      </w:r>
      <w:r w:rsidR="006C53FD">
        <w:fldChar w:fldCharType="separate"/>
      </w:r>
      <w:r w:rsidR="006C53FD">
        <w:t>[1]</w:t>
      </w:r>
      <w:r w:rsidR="006C53FD">
        <w:fldChar w:fldCharType="end"/>
      </w:r>
      <w:r w:rsidR="006C53FD">
        <w:t xml:space="preserve"> </w:t>
      </w:r>
      <w:r w:rsidRPr="00640A15">
        <w:t>over VDES.</w:t>
      </w:r>
      <w:r w:rsidR="006C53FD">
        <w:t xml:space="preserve"> See proposed amendments to </w:t>
      </w:r>
      <w:r w:rsidR="006C53FD">
        <w:fldChar w:fldCharType="begin"/>
      </w:r>
      <w:r w:rsidR="006C53FD">
        <w:instrText xml:space="preserve"> REF _Ref191288611 \w \h </w:instrText>
      </w:r>
      <w:r w:rsidR="00BA7F0B">
        <w:instrText xml:space="preserve"> \* MERGEFORMAT </w:instrText>
      </w:r>
      <w:r w:rsidR="006C53FD">
        <w:fldChar w:fldCharType="separate"/>
      </w:r>
      <w:r w:rsidR="006C53FD">
        <w:t>[2]</w:t>
      </w:r>
      <w:r w:rsidR="006C53FD">
        <w:fldChar w:fldCharType="end"/>
      </w:r>
      <w:r w:rsidR="006C53FD">
        <w:t xml:space="preserve"> in </w:t>
      </w:r>
      <w:r w:rsidR="006C53FD">
        <w:fldChar w:fldCharType="begin"/>
      </w:r>
      <w:r w:rsidR="006C53FD">
        <w:instrText xml:space="preserve"> REF _Ref191288724 \w \h </w:instrText>
      </w:r>
      <w:r w:rsidR="00BA7F0B">
        <w:instrText xml:space="preserve"> \* MERGEFORMAT </w:instrText>
      </w:r>
      <w:r w:rsidR="006C53FD">
        <w:fldChar w:fldCharType="separate"/>
      </w:r>
      <w:r w:rsidR="006C53FD">
        <w:t>APPENDIX 1</w:t>
      </w:r>
      <w:r w:rsidR="006C53FD">
        <w:fldChar w:fldCharType="end"/>
      </w:r>
      <w:r w:rsidR="006C53FD">
        <w:t>.</w:t>
      </w:r>
    </w:p>
    <w:p w14:paraId="4A7BF657" w14:textId="3DD41007" w:rsidR="004D1D85" w:rsidRPr="005E01B1" w:rsidRDefault="00640A15" w:rsidP="005E01B1">
      <w:pPr>
        <w:pStyle w:val="List1"/>
        <w:sectPr w:rsidR="004D1D85" w:rsidRPr="005E01B1"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r w:rsidRPr="00640A15">
        <w:t>Review how VDES can be further utilized to enhance high-accuracy maritime navigation, particularly in terms of data authentication and enriched vessel position reporting.</w:t>
      </w:r>
    </w:p>
    <w:p w14:paraId="57208D74" w14:textId="12771188" w:rsidR="000005D3" w:rsidRPr="00985BF0" w:rsidRDefault="00985BF0" w:rsidP="004847C2">
      <w:pPr>
        <w:pStyle w:val="Appendix"/>
        <w:rPr>
          <w:rFonts w:ascii="Calibri" w:hAnsi="Calibri"/>
        </w:rPr>
      </w:pPr>
      <w:r>
        <w:rPr>
          <w:rFonts w:ascii="Calibri" w:hAnsi="Calibri"/>
          <w:color w:val="4F81BD" w:themeColor="accent1"/>
        </w:rPr>
        <w:lastRenderedPageBreak/>
        <w:t xml:space="preserve">Proposed changes to G1117 </w:t>
      </w:r>
      <w:r w:rsidRPr="006C53FD">
        <w:rPr>
          <w:rFonts w:ascii="Calibri" w:hAnsi="Calibri"/>
          <w:color w:val="4F81BD" w:themeColor="accent1"/>
        </w:rPr>
        <w:t>VHF Data Exchange System (VDES) Overview</w:t>
      </w:r>
    </w:p>
    <w:tbl>
      <w:tblPr>
        <w:tblStyle w:val="TableGrid"/>
        <w:tblW w:w="10094" w:type="dxa"/>
        <w:tblInd w:w="-34" w:type="dxa"/>
        <w:tblLayout w:type="fixed"/>
        <w:tblLook w:val="04A0" w:firstRow="1" w:lastRow="0" w:firstColumn="1" w:lastColumn="0" w:noHBand="0" w:noVBand="1"/>
      </w:tblPr>
      <w:tblGrid>
        <w:gridCol w:w="1229"/>
        <w:gridCol w:w="960"/>
        <w:gridCol w:w="1080"/>
        <w:gridCol w:w="960"/>
        <w:gridCol w:w="1200"/>
        <w:gridCol w:w="2880"/>
        <w:gridCol w:w="1785"/>
      </w:tblGrid>
      <w:tr w:rsidR="00CD24F7" w:rsidRPr="006C53FD" w14:paraId="1FABF51B" w14:textId="77777777" w:rsidTr="00CD24F7">
        <w:trPr>
          <w:cantSplit/>
          <w:trHeight w:val="446"/>
          <w:tblHeader/>
        </w:trPr>
        <w:tc>
          <w:tcPr>
            <w:tcW w:w="1229" w:type="dxa"/>
            <w:noWrap/>
            <w:hideMark/>
          </w:tcPr>
          <w:p w14:paraId="207FC35A" w14:textId="77777777" w:rsidR="006C53FD" w:rsidRPr="006C53FD" w:rsidRDefault="006C53FD" w:rsidP="005B40FD">
            <w:pPr>
              <w:rPr>
                <w:rFonts w:cstheme="minorHAnsi"/>
                <w:b/>
                <w:bCs/>
                <w:sz w:val="20"/>
                <w:szCs w:val="20"/>
              </w:rPr>
            </w:pPr>
            <w:r w:rsidRPr="006C53FD">
              <w:rPr>
                <w:rFonts w:cstheme="minorHAnsi"/>
                <w:b/>
                <w:bCs/>
                <w:sz w:val="20"/>
                <w:szCs w:val="20"/>
              </w:rPr>
              <w:t>Comment Number:</w:t>
            </w:r>
          </w:p>
          <w:p w14:paraId="60761E19" w14:textId="77777777" w:rsidR="006C53FD" w:rsidRPr="006C53FD" w:rsidRDefault="006C53FD" w:rsidP="005B40FD">
            <w:pPr>
              <w:rPr>
                <w:rFonts w:cstheme="minorHAnsi"/>
                <w:b/>
                <w:bCs/>
                <w:sz w:val="20"/>
                <w:szCs w:val="20"/>
              </w:rPr>
            </w:pPr>
            <w:r w:rsidRPr="006C53FD">
              <w:rPr>
                <w:rFonts w:cstheme="minorHAnsi"/>
                <w:b/>
                <w:bCs/>
                <w:sz w:val="20"/>
                <w:szCs w:val="20"/>
              </w:rPr>
              <w:t>Name-#</w:t>
            </w:r>
          </w:p>
        </w:tc>
        <w:tc>
          <w:tcPr>
            <w:tcW w:w="960" w:type="dxa"/>
          </w:tcPr>
          <w:p w14:paraId="2E6D8D15" w14:textId="1947EE1A" w:rsidR="006C53FD" w:rsidRPr="006C53FD" w:rsidRDefault="006C53FD" w:rsidP="005B40FD">
            <w:pPr>
              <w:rPr>
                <w:rFonts w:cstheme="minorHAnsi"/>
                <w:b/>
                <w:bCs/>
                <w:sz w:val="20"/>
                <w:szCs w:val="20"/>
              </w:rPr>
            </w:pPr>
            <w:r w:rsidRPr="006C53FD">
              <w:rPr>
                <w:rFonts w:cstheme="minorHAnsi"/>
                <w:b/>
                <w:bCs/>
                <w:sz w:val="20"/>
                <w:szCs w:val="20"/>
              </w:rPr>
              <w:t>Change Log ID #</w:t>
            </w:r>
          </w:p>
        </w:tc>
        <w:tc>
          <w:tcPr>
            <w:tcW w:w="1080" w:type="dxa"/>
            <w:noWrap/>
            <w:hideMark/>
          </w:tcPr>
          <w:p w14:paraId="3BCA3CF7" w14:textId="77777777" w:rsidR="006C53FD" w:rsidRPr="006C53FD" w:rsidRDefault="006C53FD" w:rsidP="005B40FD">
            <w:pPr>
              <w:rPr>
                <w:rFonts w:cstheme="minorHAnsi"/>
                <w:b/>
                <w:bCs/>
                <w:sz w:val="20"/>
                <w:szCs w:val="20"/>
              </w:rPr>
            </w:pPr>
            <w:r w:rsidRPr="006C53FD">
              <w:rPr>
                <w:rFonts w:cstheme="minorHAnsi"/>
                <w:b/>
                <w:bCs/>
                <w:sz w:val="20"/>
                <w:szCs w:val="20"/>
              </w:rPr>
              <w:t>Annex / Section</w:t>
            </w:r>
          </w:p>
        </w:tc>
        <w:tc>
          <w:tcPr>
            <w:tcW w:w="960" w:type="dxa"/>
            <w:noWrap/>
            <w:hideMark/>
          </w:tcPr>
          <w:p w14:paraId="58919D81" w14:textId="77777777" w:rsidR="006C53FD" w:rsidRPr="006C53FD" w:rsidRDefault="006C53FD" w:rsidP="005B40FD">
            <w:pPr>
              <w:rPr>
                <w:rFonts w:cstheme="minorHAnsi"/>
                <w:b/>
                <w:bCs/>
                <w:sz w:val="20"/>
                <w:szCs w:val="20"/>
              </w:rPr>
            </w:pPr>
            <w:r w:rsidRPr="006C53FD">
              <w:rPr>
                <w:rFonts w:cstheme="minorHAnsi"/>
                <w:b/>
                <w:bCs/>
                <w:sz w:val="20"/>
                <w:szCs w:val="20"/>
              </w:rPr>
              <w:t>Section, Table, Figure</w:t>
            </w:r>
          </w:p>
          <w:p w14:paraId="65544C88" w14:textId="77777777" w:rsidR="006C53FD" w:rsidRPr="006C53FD" w:rsidRDefault="006C53FD" w:rsidP="005B40FD">
            <w:pPr>
              <w:rPr>
                <w:rFonts w:cstheme="minorHAnsi"/>
                <w:b/>
                <w:bCs/>
                <w:sz w:val="20"/>
                <w:szCs w:val="20"/>
              </w:rPr>
            </w:pPr>
          </w:p>
        </w:tc>
        <w:tc>
          <w:tcPr>
            <w:tcW w:w="1200" w:type="dxa"/>
            <w:noWrap/>
            <w:hideMark/>
          </w:tcPr>
          <w:p w14:paraId="6E08E21B" w14:textId="77777777" w:rsidR="006C53FD" w:rsidRPr="006C53FD" w:rsidRDefault="006C53FD" w:rsidP="005B40FD">
            <w:pPr>
              <w:rPr>
                <w:rFonts w:cstheme="minorHAnsi"/>
                <w:b/>
                <w:bCs/>
                <w:sz w:val="20"/>
                <w:szCs w:val="20"/>
              </w:rPr>
            </w:pPr>
            <w:r w:rsidRPr="006C53FD">
              <w:rPr>
                <w:rFonts w:cstheme="minorHAnsi"/>
                <w:b/>
                <w:bCs/>
                <w:sz w:val="20"/>
                <w:szCs w:val="20"/>
              </w:rPr>
              <w:t>Type of change</w:t>
            </w:r>
          </w:p>
        </w:tc>
        <w:tc>
          <w:tcPr>
            <w:tcW w:w="2880" w:type="dxa"/>
            <w:noWrap/>
            <w:hideMark/>
          </w:tcPr>
          <w:p w14:paraId="65D72ACE" w14:textId="5B951629" w:rsidR="006C53FD" w:rsidRPr="006C53FD" w:rsidRDefault="006C53FD" w:rsidP="005B40FD">
            <w:pPr>
              <w:rPr>
                <w:rFonts w:cstheme="minorHAnsi"/>
                <w:b/>
                <w:bCs/>
                <w:sz w:val="20"/>
                <w:szCs w:val="20"/>
              </w:rPr>
            </w:pPr>
            <w:r w:rsidRPr="006C53FD">
              <w:rPr>
                <w:rFonts w:cstheme="minorHAnsi"/>
                <w:b/>
                <w:bCs/>
                <w:sz w:val="20"/>
                <w:szCs w:val="20"/>
              </w:rPr>
              <w:t>Reason for the change</w:t>
            </w:r>
          </w:p>
        </w:tc>
        <w:tc>
          <w:tcPr>
            <w:tcW w:w="1785" w:type="dxa"/>
            <w:noWrap/>
            <w:hideMark/>
          </w:tcPr>
          <w:p w14:paraId="0A920A90" w14:textId="2EAD9ECF" w:rsidR="006C53FD" w:rsidRPr="006C53FD" w:rsidRDefault="006C53FD" w:rsidP="005B40FD">
            <w:pPr>
              <w:rPr>
                <w:rFonts w:cstheme="minorHAnsi"/>
                <w:b/>
                <w:bCs/>
                <w:sz w:val="20"/>
                <w:szCs w:val="20"/>
              </w:rPr>
            </w:pPr>
            <w:r w:rsidRPr="006C53FD">
              <w:rPr>
                <w:rFonts w:cstheme="minorHAnsi"/>
                <w:b/>
                <w:bCs/>
                <w:sz w:val="20"/>
                <w:szCs w:val="20"/>
              </w:rPr>
              <w:t xml:space="preserve">Proposed change to </w:t>
            </w:r>
            <w:r w:rsidR="00CD24F7">
              <w:rPr>
                <w:rFonts w:cstheme="minorHAnsi"/>
                <w:b/>
                <w:bCs/>
                <w:sz w:val="20"/>
                <w:szCs w:val="20"/>
              </w:rPr>
              <w:t>G1117</w:t>
            </w:r>
          </w:p>
        </w:tc>
      </w:tr>
      <w:tr w:rsidR="00CD24F7" w:rsidRPr="006C53FD" w:rsidDel="006A6F22" w14:paraId="4C90D682" w14:textId="77777777" w:rsidTr="00CD24F7">
        <w:trPr>
          <w:cantSplit/>
          <w:trHeight w:val="575"/>
        </w:trPr>
        <w:tc>
          <w:tcPr>
            <w:tcW w:w="1229" w:type="dxa"/>
          </w:tcPr>
          <w:p w14:paraId="22E6C887" w14:textId="77777777" w:rsidR="006C53FD" w:rsidRPr="00CD24F7" w:rsidRDefault="006C53FD" w:rsidP="005B40FD">
            <w:pPr>
              <w:rPr>
                <w:rFonts w:cstheme="minorHAnsi"/>
                <w:i/>
                <w:sz w:val="20"/>
                <w:szCs w:val="20"/>
              </w:rPr>
            </w:pPr>
            <w:r w:rsidRPr="00CD24F7">
              <w:rPr>
                <w:rFonts w:cstheme="minorHAnsi"/>
                <w:i/>
                <w:sz w:val="20"/>
                <w:szCs w:val="20"/>
              </w:rPr>
              <w:t>CML-1</w:t>
            </w:r>
          </w:p>
        </w:tc>
        <w:tc>
          <w:tcPr>
            <w:tcW w:w="960" w:type="dxa"/>
          </w:tcPr>
          <w:p w14:paraId="0AA7B3F8" w14:textId="77777777" w:rsidR="006C53FD" w:rsidRPr="00CD24F7" w:rsidRDefault="006C53FD" w:rsidP="005B40FD">
            <w:pPr>
              <w:rPr>
                <w:rFonts w:cstheme="minorHAnsi"/>
                <w:sz w:val="20"/>
                <w:szCs w:val="20"/>
              </w:rPr>
            </w:pPr>
            <w:r w:rsidRPr="00CD24F7">
              <w:rPr>
                <w:rFonts w:cstheme="minorHAnsi"/>
                <w:sz w:val="20"/>
                <w:szCs w:val="20"/>
              </w:rPr>
              <w:t>##</w:t>
            </w:r>
          </w:p>
        </w:tc>
        <w:tc>
          <w:tcPr>
            <w:tcW w:w="1080" w:type="dxa"/>
          </w:tcPr>
          <w:p w14:paraId="5EAFEB29" w14:textId="0881BAC1" w:rsidR="006C53FD" w:rsidRPr="00CD24F7" w:rsidRDefault="00CD24F7" w:rsidP="005B40FD">
            <w:pPr>
              <w:rPr>
                <w:rFonts w:cstheme="minorHAnsi"/>
                <w:sz w:val="20"/>
                <w:szCs w:val="20"/>
              </w:rPr>
            </w:pPr>
            <w:r w:rsidRPr="00CD24F7">
              <w:rPr>
                <w:rFonts w:cstheme="minorHAnsi"/>
                <w:sz w:val="20"/>
                <w:szCs w:val="20"/>
              </w:rPr>
              <w:t>Section 3.4</w:t>
            </w:r>
          </w:p>
        </w:tc>
        <w:tc>
          <w:tcPr>
            <w:tcW w:w="960" w:type="dxa"/>
          </w:tcPr>
          <w:p w14:paraId="54D133E2" w14:textId="19761062" w:rsidR="006C53FD" w:rsidRPr="00CD24F7" w:rsidRDefault="006C53FD" w:rsidP="005B40FD">
            <w:pPr>
              <w:rPr>
                <w:rFonts w:cstheme="minorHAnsi"/>
                <w:i/>
                <w:sz w:val="20"/>
                <w:szCs w:val="20"/>
              </w:rPr>
            </w:pPr>
          </w:p>
        </w:tc>
        <w:tc>
          <w:tcPr>
            <w:tcW w:w="1200" w:type="dxa"/>
          </w:tcPr>
          <w:p w14:paraId="78C0544B" w14:textId="75D162BF" w:rsidR="006C53FD" w:rsidRPr="00CD24F7" w:rsidRDefault="00CD24F7" w:rsidP="005B40FD">
            <w:pPr>
              <w:rPr>
                <w:rFonts w:cstheme="minorHAnsi"/>
                <w:sz w:val="20"/>
                <w:szCs w:val="20"/>
              </w:rPr>
            </w:pPr>
            <w:r w:rsidRPr="00CD24F7">
              <w:rPr>
                <w:rFonts w:cstheme="minorHAnsi"/>
                <w:sz w:val="20"/>
                <w:szCs w:val="20"/>
              </w:rPr>
              <w:t>Addition</w:t>
            </w:r>
          </w:p>
        </w:tc>
        <w:tc>
          <w:tcPr>
            <w:tcW w:w="2880" w:type="dxa"/>
          </w:tcPr>
          <w:p w14:paraId="056EB05E" w14:textId="455E2DED" w:rsidR="006C53FD" w:rsidRPr="00CD24F7" w:rsidRDefault="00CD24F7" w:rsidP="005B40FD">
            <w:pPr>
              <w:tabs>
                <w:tab w:val="left" w:pos="2412"/>
              </w:tabs>
              <w:rPr>
                <w:rFonts w:cstheme="minorHAnsi"/>
                <w:sz w:val="20"/>
                <w:szCs w:val="20"/>
              </w:rPr>
            </w:pPr>
            <w:r w:rsidRPr="00CD24F7">
              <w:rPr>
                <w:rFonts w:cstheme="minorHAnsi"/>
                <w:sz w:val="20"/>
                <w:szCs w:val="20"/>
              </w:rPr>
              <w:t xml:space="preserve">Update Description of Broadcasting GNSS Augmentation data scenario </w:t>
            </w:r>
          </w:p>
        </w:tc>
        <w:tc>
          <w:tcPr>
            <w:tcW w:w="1785" w:type="dxa"/>
          </w:tcPr>
          <w:p w14:paraId="3BB5E7F8" w14:textId="66BA896C" w:rsidR="006C53FD" w:rsidRPr="00CD24F7" w:rsidDel="006A6F22" w:rsidRDefault="00CD24F7" w:rsidP="005B40FD">
            <w:pPr>
              <w:rPr>
                <w:rFonts w:cstheme="minorHAnsi"/>
                <w:sz w:val="20"/>
                <w:szCs w:val="20"/>
              </w:rPr>
            </w:pPr>
            <w:r w:rsidRPr="00CD24F7">
              <w:rPr>
                <w:rFonts w:cstheme="minorHAnsi"/>
                <w:sz w:val="20"/>
                <w:szCs w:val="20"/>
              </w:rPr>
              <w:t>See below.</w:t>
            </w:r>
          </w:p>
        </w:tc>
      </w:tr>
      <w:tr w:rsidR="00CD24F7" w:rsidRPr="006C53FD" w:rsidDel="006A6F22" w14:paraId="71E9D439" w14:textId="77777777" w:rsidTr="00CD24F7">
        <w:trPr>
          <w:cantSplit/>
          <w:trHeight w:val="527"/>
        </w:trPr>
        <w:tc>
          <w:tcPr>
            <w:tcW w:w="1229" w:type="dxa"/>
          </w:tcPr>
          <w:p w14:paraId="3EDD33D6" w14:textId="27668106" w:rsidR="00CD24F7" w:rsidRPr="00CD24F7" w:rsidRDefault="00CD24F7" w:rsidP="005B40FD">
            <w:pPr>
              <w:rPr>
                <w:rFonts w:cstheme="minorHAnsi"/>
                <w:i/>
                <w:sz w:val="20"/>
                <w:szCs w:val="20"/>
              </w:rPr>
            </w:pPr>
            <w:r w:rsidRPr="00CD24F7">
              <w:rPr>
                <w:rFonts w:cstheme="minorHAnsi"/>
                <w:i/>
                <w:sz w:val="20"/>
                <w:szCs w:val="20"/>
              </w:rPr>
              <w:t>CML-2</w:t>
            </w:r>
          </w:p>
        </w:tc>
        <w:tc>
          <w:tcPr>
            <w:tcW w:w="960" w:type="dxa"/>
          </w:tcPr>
          <w:p w14:paraId="471A7820" w14:textId="5247FCE3" w:rsidR="00CD24F7" w:rsidRPr="00CD24F7" w:rsidRDefault="00CD24F7" w:rsidP="005B40FD">
            <w:pPr>
              <w:rPr>
                <w:rFonts w:cstheme="minorHAnsi"/>
                <w:sz w:val="20"/>
                <w:szCs w:val="20"/>
              </w:rPr>
            </w:pPr>
            <w:r w:rsidRPr="00CD24F7">
              <w:rPr>
                <w:rFonts w:cstheme="minorHAnsi"/>
                <w:sz w:val="20"/>
                <w:szCs w:val="20"/>
              </w:rPr>
              <w:t>##</w:t>
            </w:r>
          </w:p>
        </w:tc>
        <w:tc>
          <w:tcPr>
            <w:tcW w:w="1080" w:type="dxa"/>
          </w:tcPr>
          <w:p w14:paraId="5D7F463B" w14:textId="4752518E" w:rsidR="00CD24F7" w:rsidRPr="00CD24F7" w:rsidRDefault="00CD24F7" w:rsidP="005B40FD">
            <w:pPr>
              <w:rPr>
                <w:rFonts w:cstheme="minorHAnsi"/>
                <w:sz w:val="20"/>
                <w:szCs w:val="20"/>
              </w:rPr>
            </w:pPr>
            <w:r w:rsidRPr="00CD24F7">
              <w:rPr>
                <w:rFonts w:cstheme="minorHAnsi"/>
                <w:sz w:val="20"/>
                <w:szCs w:val="20"/>
              </w:rPr>
              <w:t>Section 6</w:t>
            </w:r>
          </w:p>
        </w:tc>
        <w:tc>
          <w:tcPr>
            <w:tcW w:w="960" w:type="dxa"/>
          </w:tcPr>
          <w:p w14:paraId="76B620C5" w14:textId="77777777" w:rsidR="00CD24F7" w:rsidRPr="00CD24F7" w:rsidRDefault="00CD24F7" w:rsidP="005B40FD">
            <w:pPr>
              <w:rPr>
                <w:rFonts w:cstheme="minorHAnsi"/>
                <w:i/>
                <w:sz w:val="20"/>
                <w:szCs w:val="20"/>
              </w:rPr>
            </w:pPr>
          </w:p>
        </w:tc>
        <w:tc>
          <w:tcPr>
            <w:tcW w:w="1200" w:type="dxa"/>
          </w:tcPr>
          <w:p w14:paraId="44140F84" w14:textId="42D96CE2" w:rsidR="00CD24F7" w:rsidRPr="00CD24F7" w:rsidRDefault="00CD24F7" w:rsidP="005B40FD">
            <w:pPr>
              <w:rPr>
                <w:rFonts w:cstheme="minorHAnsi"/>
                <w:sz w:val="20"/>
                <w:szCs w:val="20"/>
              </w:rPr>
            </w:pPr>
            <w:r w:rsidRPr="00CD24F7">
              <w:rPr>
                <w:rFonts w:cstheme="minorHAnsi"/>
                <w:sz w:val="20"/>
                <w:szCs w:val="20"/>
              </w:rPr>
              <w:t>Addition</w:t>
            </w:r>
          </w:p>
        </w:tc>
        <w:tc>
          <w:tcPr>
            <w:tcW w:w="2880" w:type="dxa"/>
          </w:tcPr>
          <w:p w14:paraId="50A40EA6" w14:textId="1E8AFE50" w:rsidR="00CD24F7" w:rsidRPr="00CD24F7" w:rsidRDefault="00CD24F7" w:rsidP="005B40FD">
            <w:pPr>
              <w:tabs>
                <w:tab w:val="left" w:pos="2412"/>
              </w:tabs>
              <w:rPr>
                <w:rFonts w:cstheme="minorHAnsi"/>
                <w:sz w:val="20"/>
                <w:szCs w:val="20"/>
              </w:rPr>
            </w:pPr>
            <w:r w:rsidRPr="00CD24F7">
              <w:rPr>
                <w:rFonts w:cstheme="minorHAnsi"/>
                <w:sz w:val="20"/>
                <w:szCs w:val="20"/>
              </w:rPr>
              <w:t xml:space="preserve">Add reference to </w:t>
            </w:r>
            <w:r w:rsidRPr="00CD24F7">
              <w:rPr>
                <w:rFonts w:cstheme="minorHAnsi"/>
                <w:sz w:val="20"/>
                <w:szCs w:val="20"/>
                <w:lang w:val="en-US"/>
              </w:rPr>
              <w:t>RTCM Standard 10403.4</w:t>
            </w:r>
          </w:p>
        </w:tc>
        <w:tc>
          <w:tcPr>
            <w:tcW w:w="1785" w:type="dxa"/>
          </w:tcPr>
          <w:p w14:paraId="40D2CC06" w14:textId="5380507B" w:rsidR="00CD24F7" w:rsidRPr="00CD24F7" w:rsidDel="00AF1338" w:rsidRDefault="00CD24F7" w:rsidP="005B40FD">
            <w:pPr>
              <w:rPr>
                <w:rFonts w:cstheme="minorHAnsi"/>
                <w:sz w:val="20"/>
                <w:szCs w:val="20"/>
              </w:rPr>
            </w:pPr>
            <w:r w:rsidRPr="00CD24F7">
              <w:rPr>
                <w:rFonts w:cstheme="minorHAnsi"/>
                <w:sz w:val="20"/>
                <w:szCs w:val="20"/>
              </w:rPr>
              <w:t>See below.</w:t>
            </w:r>
          </w:p>
        </w:tc>
      </w:tr>
      <w:tr w:rsidR="00CD24F7" w:rsidRPr="006C53FD" w:rsidDel="006A6F22" w14:paraId="06971816" w14:textId="77777777" w:rsidTr="00CD24F7">
        <w:trPr>
          <w:cantSplit/>
          <w:trHeight w:val="715"/>
        </w:trPr>
        <w:tc>
          <w:tcPr>
            <w:tcW w:w="1229" w:type="dxa"/>
          </w:tcPr>
          <w:p w14:paraId="5ECC024A" w14:textId="783E2722" w:rsidR="00CD24F7" w:rsidRPr="00CD24F7" w:rsidRDefault="00CD24F7" w:rsidP="005B40FD">
            <w:pPr>
              <w:rPr>
                <w:rFonts w:cstheme="minorHAnsi"/>
                <w:i/>
                <w:sz w:val="20"/>
                <w:szCs w:val="20"/>
              </w:rPr>
            </w:pPr>
            <w:r w:rsidRPr="00CD24F7">
              <w:rPr>
                <w:rFonts w:cstheme="minorHAnsi"/>
                <w:i/>
                <w:sz w:val="20"/>
                <w:szCs w:val="20"/>
              </w:rPr>
              <w:t>CML-3</w:t>
            </w:r>
          </w:p>
        </w:tc>
        <w:tc>
          <w:tcPr>
            <w:tcW w:w="960" w:type="dxa"/>
          </w:tcPr>
          <w:p w14:paraId="5380B450" w14:textId="01643839" w:rsidR="00CD24F7" w:rsidRPr="00CD24F7" w:rsidRDefault="00CD24F7" w:rsidP="005B40FD">
            <w:pPr>
              <w:rPr>
                <w:rFonts w:cstheme="minorHAnsi"/>
                <w:sz w:val="20"/>
                <w:szCs w:val="20"/>
              </w:rPr>
            </w:pPr>
            <w:r w:rsidRPr="00CD24F7">
              <w:rPr>
                <w:rFonts w:cstheme="minorHAnsi"/>
                <w:sz w:val="20"/>
                <w:szCs w:val="20"/>
              </w:rPr>
              <w:t>##</w:t>
            </w:r>
          </w:p>
        </w:tc>
        <w:tc>
          <w:tcPr>
            <w:tcW w:w="1080" w:type="dxa"/>
          </w:tcPr>
          <w:p w14:paraId="0B923C54" w14:textId="582F5A54" w:rsidR="00CD24F7" w:rsidRPr="00CD24F7" w:rsidRDefault="00CD24F7" w:rsidP="005B40FD">
            <w:pPr>
              <w:rPr>
                <w:rFonts w:cstheme="minorHAnsi"/>
                <w:sz w:val="20"/>
                <w:szCs w:val="20"/>
              </w:rPr>
            </w:pPr>
            <w:r w:rsidRPr="00CD24F7">
              <w:rPr>
                <w:rFonts w:cstheme="minorHAnsi"/>
                <w:sz w:val="20"/>
                <w:szCs w:val="20"/>
              </w:rPr>
              <w:t>Annex B.4</w:t>
            </w:r>
          </w:p>
        </w:tc>
        <w:tc>
          <w:tcPr>
            <w:tcW w:w="960" w:type="dxa"/>
          </w:tcPr>
          <w:p w14:paraId="04211F23" w14:textId="77777777" w:rsidR="00CD24F7" w:rsidRPr="00CD24F7" w:rsidRDefault="00CD24F7" w:rsidP="005B40FD">
            <w:pPr>
              <w:rPr>
                <w:rFonts w:cstheme="minorHAnsi"/>
                <w:i/>
                <w:sz w:val="20"/>
                <w:szCs w:val="20"/>
              </w:rPr>
            </w:pPr>
          </w:p>
        </w:tc>
        <w:tc>
          <w:tcPr>
            <w:tcW w:w="1200" w:type="dxa"/>
          </w:tcPr>
          <w:p w14:paraId="05B4332C" w14:textId="3EA727AD" w:rsidR="00CD24F7" w:rsidRPr="00CD24F7" w:rsidRDefault="00CD24F7" w:rsidP="005B40FD">
            <w:pPr>
              <w:rPr>
                <w:rFonts w:cstheme="minorHAnsi"/>
                <w:sz w:val="20"/>
                <w:szCs w:val="20"/>
              </w:rPr>
            </w:pPr>
            <w:r w:rsidRPr="00CD24F7">
              <w:rPr>
                <w:rFonts w:cstheme="minorHAnsi"/>
                <w:sz w:val="20"/>
                <w:szCs w:val="20"/>
              </w:rPr>
              <w:t>Addition</w:t>
            </w:r>
          </w:p>
        </w:tc>
        <w:tc>
          <w:tcPr>
            <w:tcW w:w="2880" w:type="dxa"/>
          </w:tcPr>
          <w:p w14:paraId="6D1BCDF6" w14:textId="5B37BD07" w:rsidR="00CD24F7" w:rsidRPr="00CD24F7" w:rsidRDefault="00CD24F7" w:rsidP="005B40FD">
            <w:pPr>
              <w:tabs>
                <w:tab w:val="left" w:pos="2412"/>
              </w:tabs>
              <w:rPr>
                <w:rFonts w:cstheme="minorHAnsi"/>
                <w:sz w:val="20"/>
                <w:szCs w:val="20"/>
              </w:rPr>
            </w:pPr>
            <w:r w:rsidRPr="00CD24F7">
              <w:rPr>
                <w:rFonts w:cstheme="minorHAnsi"/>
                <w:sz w:val="20"/>
                <w:szCs w:val="20"/>
              </w:rPr>
              <w:t>Define VPFI message to transfer RTCM GNSS augmentation data over VDES</w:t>
            </w:r>
          </w:p>
        </w:tc>
        <w:tc>
          <w:tcPr>
            <w:tcW w:w="1785" w:type="dxa"/>
          </w:tcPr>
          <w:p w14:paraId="5EB9524C" w14:textId="4B2DB7AD" w:rsidR="00CD24F7" w:rsidRPr="00CD24F7" w:rsidRDefault="00CD24F7" w:rsidP="005B40FD">
            <w:pPr>
              <w:rPr>
                <w:rFonts w:cstheme="minorHAnsi"/>
                <w:sz w:val="20"/>
                <w:szCs w:val="20"/>
              </w:rPr>
            </w:pPr>
            <w:r w:rsidRPr="00CD24F7">
              <w:rPr>
                <w:rFonts w:cstheme="minorHAnsi"/>
                <w:sz w:val="20"/>
                <w:szCs w:val="20"/>
              </w:rPr>
              <w:t>See below</w:t>
            </w:r>
          </w:p>
        </w:tc>
      </w:tr>
    </w:tbl>
    <w:p w14:paraId="45523C2F" w14:textId="77777777" w:rsidR="00247B8C" w:rsidRDefault="00247B8C" w:rsidP="00247B8C">
      <w:pPr>
        <w:rPr>
          <w:lang w:eastAsia="en-US"/>
        </w:rPr>
      </w:pPr>
    </w:p>
    <w:p w14:paraId="4AEBB1C0" w14:textId="5515A07B" w:rsidR="00CD24F7" w:rsidRPr="00CD24F7" w:rsidRDefault="00CD24F7" w:rsidP="00CD24F7">
      <w:pPr>
        <w:pStyle w:val="BodyText"/>
        <w:rPr>
          <w:rFonts w:cstheme="minorHAnsi"/>
          <w:i/>
          <w:iCs/>
        </w:rPr>
      </w:pPr>
      <w:r w:rsidRPr="00CD24F7">
        <w:rPr>
          <w:rFonts w:cstheme="minorHAnsi"/>
          <w:i/>
          <w:iCs/>
        </w:rPr>
        <w:t>CML-1</w:t>
      </w:r>
      <w:r w:rsidR="005E01B1">
        <w:rPr>
          <w:rFonts w:cstheme="minorHAnsi"/>
          <w:i/>
          <w:iCs/>
        </w:rPr>
        <w:t>:</w:t>
      </w:r>
    </w:p>
    <w:p w14:paraId="347078BF" w14:textId="1DA76105" w:rsidR="00CD24F7" w:rsidRPr="00CD24F7" w:rsidRDefault="00CD24F7" w:rsidP="00CD24F7">
      <w:pPr>
        <w:pStyle w:val="Heading3"/>
        <w:keepLines/>
        <w:spacing w:line="240" w:lineRule="atLeast"/>
        <w:ind w:right="851"/>
        <w:rPr>
          <w:rFonts w:asciiTheme="majorHAnsi" w:eastAsiaTheme="majorEastAsia" w:hAnsiTheme="majorHAnsi" w:cstheme="majorBidi"/>
          <w:b/>
          <w:bCs/>
          <w:smallCaps/>
          <w:color w:val="00558C"/>
          <w:sz w:val="24"/>
          <w:szCs w:val="24"/>
          <w:lang w:eastAsia="en-US"/>
        </w:rPr>
      </w:pPr>
      <w:bookmarkStart w:id="2" w:name="_Toc125619519"/>
      <w:bookmarkStart w:id="3" w:name="_Toc126232519"/>
      <w:r>
        <w:rPr>
          <w:rFonts w:asciiTheme="majorHAnsi" w:eastAsiaTheme="majorEastAsia" w:hAnsiTheme="majorHAnsi" w:cstheme="majorBidi"/>
          <w:b/>
          <w:bCs/>
          <w:smallCaps/>
          <w:color w:val="00558C"/>
          <w:sz w:val="24"/>
          <w:szCs w:val="24"/>
          <w:lang w:eastAsia="en-US"/>
        </w:rPr>
        <w:t xml:space="preserve">3.4.2    </w:t>
      </w:r>
      <w:r w:rsidRPr="00CD24F7">
        <w:rPr>
          <w:rFonts w:asciiTheme="majorHAnsi" w:eastAsiaTheme="majorEastAsia" w:hAnsiTheme="majorHAnsi" w:cstheme="majorBidi"/>
          <w:b/>
          <w:bCs/>
          <w:smallCaps/>
          <w:color w:val="00558C"/>
          <w:sz w:val="24"/>
          <w:szCs w:val="24"/>
          <w:lang w:eastAsia="en-US"/>
        </w:rPr>
        <w:t>Scenario - Broadcasting GNSS augmentation data</w:t>
      </w:r>
      <w:bookmarkEnd w:id="2"/>
      <w:bookmarkEnd w:id="3"/>
    </w:p>
    <w:p w14:paraId="292C0224" w14:textId="30C8574B" w:rsidR="00CD24F7" w:rsidRDefault="00CD24F7" w:rsidP="00CD24F7">
      <w:pPr>
        <w:pStyle w:val="BodyText"/>
        <w:rPr>
          <w:rFonts w:cstheme="minorHAnsi"/>
        </w:rPr>
      </w:pPr>
      <w:r>
        <w:rPr>
          <w:rFonts w:cstheme="minorHAnsi"/>
        </w:rPr>
        <w:t>…..</w:t>
      </w:r>
    </w:p>
    <w:p w14:paraId="148ED005" w14:textId="54C8748C" w:rsidR="00CD24F7" w:rsidRPr="00CD24F7" w:rsidRDefault="00CD24F7" w:rsidP="00CD24F7">
      <w:pPr>
        <w:pStyle w:val="BodyText"/>
        <w:rPr>
          <w:ins w:id="4" w:author="Attie Labuschagne" w:date="2025-02-24T11:45:00Z" w16du:dateUtc="2025-02-24T09:45:00Z"/>
          <w:rFonts w:cstheme="minorHAnsi"/>
        </w:rPr>
      </w:pPr>
      <w:r w:rsidRPr="00CD24F7">
        <w:rPr>
          <w:rFonts w:cstheme="minorHAnsi"/>
        </w:rPr>
        <w:t>When spoofing or jamming attacks are made on GNSS signal, GNSS augmentation systems provide additional data to users of GNSS equipment to improve accuracy, reliability and availability. Integrity and correction data are generated based on measurements from the ground network and relayed from VDES shore stations or VDES satellites to GNSS users. VDES provides means to communicate GNSS augmentation data by satellite (SBAS), and terrestrial (similar to AIS Message 17).</w:t>
      </w:r>
    </w:p>
    <w:p w14:paraId="758F46BB" w14:textId="77777777" w:rsidR="00CD24F7" w:rsidRPr="00CD24F7" w:rsidRDefault="00CD24F7" w:rsidP="00CD24F7">
      <w:pPr>
        <w:pStyle w:val="BodyText"/>
        <w:rPr>
          <w:ins w:id="5" w:author="Attie Labuschagne" w:date="2025-02-24T11:45:00Z" w16du:dateUtc="2025-02-24T09:45:00Z"/>
          <w:rFonts w:cstheme="minorHAnsi"/>
        </w:rPr>
      </w:pPr>
      <w:ins w:id="6" w:author="Attie Labuschagne" w:date="2025-02-24T11:45:00Z" w16du:dateUtc="2025-02-24T09:45:00Z">
        <w:r w:rsidRPr="00CD24F7">
          <w:rPr>
            <w:rFonts w:cstheme="minorHAnsi"/>
          </w:rPr>
          <w:t>High-precision navigation operations utilising Real-Time Kinematic (RTK) correction data can be supported by a surveyed reference station providing RTK correction data to be transmitted by a VDES shore station as detailed in Annex B.4.1. This functionality is currently provided by low bandwidth legacy radio equipment, but it is often not capable of providing all the correction data from the large amount of operational GNSS satellites. Using VDE-TER, a shore station can transmit local RTK correction data from multiple GNSS constellations within a single slot every second. This provides redundancy from multiple constellations and can support high precision navigation operations in ports, locks and canals.</w:t>
        </w:r>
      </w:ins>
    </w:p>
    <w:p w14:paraId="0AB393FB" w14:textId="39BA62C1" w:rsidR="00CD24F7" w:rsidRPr="00CD24F7" w:rsidRDefault="00CD24F7" w:rsidP="00CD24F7">
      <w:pPr>
        <w:pStyle w:val="BodyText"/>
        <w:rPr>
          <w:rFonts w:cstheme="minorHAnsi"/>
          <w:i/>
          <w:iCs/>
        </w:rPr>
      </w:pPr>
      <w:r w:rsidRPr="00CD24F7">
        <w:rPr>
          <w:rFonts w:cstheme="minorHAnsi"/>
          <w:i/>
          <w:iCs/>
        </w:rPr>
        <w:t>CML-2</w:t>
      </w:r>
      <w:r w:rsidR="005E01B1">
        <w:rPr>
          <w:rFonts w:cstheme="minorHAnsi"/>
          <w:i/>
          <w:iCs/>
        </w:rPr>
        <w:t>:</w:t>
      </w:r>
    </w:p>
    <w:p w14:paraId="44C07473" w14:textId="77777777" w:rsidR="00CD24F7" w:rsidRPr="00CD24F7" w:rsidRDefault="00CD24F7" w:rsidP="00CD24F7">
      <w:pPr>
        <w:pStyle w:val="References"/>
        <w:numPr>
          <w:ilvl w:val="0"/>
          <w:numId w:val="0"/>
        </w:numPr>
        <w:ind w:left="807" w:hanging="567"/>
        <w:rPr>
          <w:ins w:id="7" w:author="Attie Labuschagne" w:date="2025-02-24T11:46:00Z" w16du:dateUtc="2025-02-24T09:46:00Z"/>
          <w:rFonts w:cstheme="minorHAnsi"/>
          <w:lang w:val="en-US"/>
        </w:rPr>
      </w:pPr>
      <w:bookmarkStart w:id="8" w:name="_Ref125465806"/>
      <w:ins w:id="9" w:author="Attie Labuschagne" w:date="2025-02-24T11:46:00Z" w16du:dateUtc="2025-02-24T09:46:00Z">
        <w:r w:rsidRPr="00CD24F7">
          <w:rPr>
            <w:rFonts w:cstheme="minorHAnsi"/>
            <w:lang w:val="fr-FR"/>
          </w:rPr>
          <w:t>[39]</w:t>
        </w:r>
        <w:r w:rsidRPr="00CD24F7">
          <w:rPr>
            <w:rFonts w:cstheme="minorHAnsi"/>
            <w:lang w:val="fr-FR"/>
          </w:rPr>
          <w:tab/>
          <w:t xml:space="preserve">IALA. Guideline G1158 on VDES R-Mode. </w:t>
        </w:r>
        <w:r w:rsidRPr="00CD24F7">
          <w:rPr>
            <w:rFonts w:cstheme="minorHAnsi"/>
            <w:lang w:val="en-US"/>
          </w:rPr>
          <w:t>Ed.1.0, December 2020.</w:t>
        </w:r>
        <w:bookmarkStart w:id="10" w:name="_Ref191042260"/>
        <w:bookmarkEnd w:id="8"/>
      </w:ins>
    </w:p>
    <w:p w14:paraId="1BDF6187" w14:textId="2293FFB5" w:rsidR="00CD24F7" w:rsidRPr="00CD24F7" w:rsidRDefault="00CD24F7" w:rsidP="00CD24F7">
      <w:pPr>
        <w:pStyle w:val="References"/>
        <w:numPr>
          <w:ilvl w:val="0"/>
          <w:numId w:val="0"/>
        </w:numPr>
        <w:ind w:left="240"/>
        <w:rPr>
          <w:ins w:id="11" w:author="Attie Labuschagne" w:date="2025-02-24T11:46:00Z" w16du:dateUtc="2025-02-24T09:46:00Z"/>
          <w:rFonts w:cstheme="minorHAnsi"/>
          <w:lang w:val="en-US"/>
        </w:rPr>
      </w:pPr>
      <w:ins w:id="12" w:author="Attie Labuschagne" w:date="2025-02-24T11:46:00Z" w16du:dateUtc="2025-02-24T09:46:00Z">
        <w:r w:rsidRPr="00CD24F7">
          <w:rPr>
            <w:rFonts w:cstheme="minorHAnsi"/>
            <w:lang w:val="en-US"/>
          </w:rPr>
          <w:t>[40]</w:t>
        </w:r>
        <w:r w:rsidRPr="00CD24F7">
          <w:rPr>
            <w:rFonts w:cstheme="minorHAnsi"/>
            <w:lang w:val="en-US"/>
          </w:rPr>
          <w:tab/>
          <w:t>RTCM Standard 10403.4, Differential GNSS Services – Version 3 with Amendment 1, November 01, 2024</w:t>
        </w:r>
        <w:bookmarkEnd w:id="10"/>
      </w:ins>
    </w:p>
    <w:p w14:paraId="3CCE6969" w14:textId="41C51752" w:rsidR="00CD24F7" w:rsidRPr="00CD24F7" w:rsidRDefault="00CD24F7" w:rsidP="00CD24F7">
      <w:pPr>
        <w:pStyle w:val="BodyText"/>
        <w:rPr>
          <w:rFonts w:cstheme="minorHAnsi"/>
          <w:i/>
          <w:iCs/>
        </w:rPr>
      </w:pPr>
      <w:r w:rsidRPr="00CD24F7">
        <w:rPr>
          <w:rFonts w:cstheme="minorHAnsi"/>
          <w:i/>
          <w:iCs/>
        </w:rPr>
        <w:t>CML-</w:t>
      </w:r>
      <w:r>
        <w:rPr>
          <w:rFonts w:cstheme="minorHAnsi"/>
          <w:i/>
          <w:iCs/>
        </w:rPr>
        <w:t>3</w:t>
      </w:r>
      <w:r w:rsidR="005E01B1">
        <w:rPr>
          <w:rFonts w:cstheme="minorHAnsi"/>
          <w:i/>
          <w:iCs/>
        </w:rPr>
        <w:t>:</w:t>
      </w:r>
    </w:p>
    <w:p w14:paraId="15EE9560" w14:textId="23FE82EC" w:rsidR="00CD24F7" w:rsidRPr="00CD24F7" w:rsidRDefault="00CD24F7" w:rsidP="00CD24F7">
      <w:pPr>
        <w:pStyle w:val="AnnexHead2"/>
        <w:numPr>
          <w:ilvl w:val="1"/>
          <w:numId w:val="0"/>
        </w:numPr>
        <w:ind w:left="851" w:hanging="851"/>
        <w:rPr>
          <w:ins w:id="13" w:author="Attie Labuschagne" w:date="2025-02-24T11:48:00Z" w16du:dateUtc="2025-02-24T09:48:00Z"/>
          <w:rFonts w:cstheme="minorHAnsi"/>
          <w:sz w:val="22"/>
        </w:rPr>
      </w:pPr>
      <w:bookmarkStart w:id="14" w:name="_Ref191043747"/>
      <w:ins w:id="15" w:author="Attie Labuschagne" w:date="2025-02-24T11:49:00Z" w16du:dateUtc="2025-02-24T09:49:00Z">
        <w:r>
          <w:rPr>
            <w:rFonts w:cstheme="minorHAnsi"/>
            <w:sz w:val="22"/>
          </w:rPr>
          <w:t>B.4.</w:t>
        </w:r>
        <w:r>
          <w:rPr>
            <w:rFonts w:cstheme="minorHAnsi"/>
            <w:sz w:val="22"/>
          </w:rPr>
          <w:tab/>
        </w:r>
      </w:ins>
      <w:ins w:id="16" w:author="Attie Labuschagne" w:date="2025-02-24T11:48:00Z" w16du:dateUtc="2025-02-24T09:48:00Z">
        <w:r w:rsidRPr="00CD24F7">
          <w:rPr>
            <w:rFonts w:cstheme="minorHAnsi"/>
            <w:sz w:val="22"/>
          </w:rPr>
          <w:t>VPFI 6: GNSS Augmentation messages</w:t>
        </w:r>
        <w:bookmarkEnd w:id="14"/>
      </w:ins>
    </w:p>
    <w:p w14:paraId="7CE5535F" w14:textId="77777777" w:rsidR="00CD24F7" w:rsidRPr="00CD24F7" w:rsidRDefault="00CD24F7" w:rsidP="00CD24F7">
      <w:pPr>
        <w:pStyle w:val="Heading1separationline"/>
        <w:rPr>
          <w:ins w:id="17" w:author="Attie Labuschagne" w:date="2025-02-24T11:48:00Z" w16du:dateUtc="2025-02-24T09:48:00Z"/>
          <w:rFonts w:cstheme="minorHAnsi"/>
          <w:lang w:eastAsia="en-GB"/>
        </w:rPr>
      </w:pPr>
    </w:p>
    <w:p w14:paraId="09891B81" w14:textId="77777777" w:rsidR="00985BF0" w:rsidRPr="00655D51" w:rsidRDefault="00985BF0" w:rsidP="00985BF0">
      <w:pPr>
        <w:pStyle w:val="AnnexHead3"/>
        <w:numPr>
          <w:ilvl w:val="2"/>
          <w:numId w:val="0"/>
        </w:numPr>
        <w:ind w:left="1021" w:hanging="1021"/>
        <w:rPr>
          <w:ins w:id="18" w:author="Attie Labuschagne" w:date="2025-02-24T11:52:00Z" w16du:dateUtc="2025-02-24T09:52:00Z"/>
        </w:rPr>
      </w:pPr>
      <w:bookmarkStart w:id="19" w:name="_Ref191043783"/>
      <w:ins w:id="20" w:author="Attie Labuschagne" w:date="2025-02-24T11:49:00Z" w16du:dateUtc="2025-02-24T09:49:00Z">
        <w:r>
          <w:rPr>
            <w:rFonts w:cstheme="minorHAnsi"/>
            <w:sz w:val="22"/>
          </w:rPr>
          <w:t>B.4.1</w:t>
        </w:r>
        <w:r>
          <w:rPr>
            <w:rFonts w:cstheme="minorHAnsi"/>
            <w:sz w:val="22"/>
          </w:rPr>
          <w:tab/>
        </w:r>
      </w:ins>
      <w:bookmarkEnd w:id="19"/>
      <w:ins w:id="21" w:author="Attie Labuschagne" w:date="2025-02-24T11:52:00Z" w16du:dateUtc="2025-02-24T09:52:00Z">
        <w:r w:rsidRPr="00316796">
          <w:t xml:space="preserve">RTCM GNSS </w:t>
        </w:r>
        <w:r>
          <w:t>Augmentation</w:t>
        </w:r>
        <w:r w:rsidRPr="00655D51">
          <w:t xml:space="preserve"> </w:t>
        </w:r>
        <w:r>
          <w:t>M</w:t>
        </w:r>
        <w:r w:rsidRPr="00655D51">
          <w:t>essage</w:t>
        </w:r>
      </w:ins>
    </w:p>
    <w:p w14:paraId="6BF0DE28" w14:textId="59DA65D7" w:rsidR="00985BF0" w:rsidRPr="00985BF0" w:rsidRDefault="00985BF0" w:rsidP="00985BF0">
      <w:pPr>
        <w:pStyle w:val="BodyText"/>
        <w:rPr>
          <w:ins w:id="22" w:author="Attie Labuschagne" w:date="2025-02-24T11:52:00Z" w16du:dateUtc="2025-02-24T09:52:00Z"/>
          <w:rFonts w:cstheme="minorHAnsi"/>
        </w:rPr>
      </w:pPr>
      <w:ins w:id="23" w:author="Attie Labuschagne" w:date="2025-02-24T11:52:00Z" w16du:dateUtc="2025-02-24T09:52:00Z">
        <w:r w:rsidRPr="00985BF0">
          <w:rPr>
            <w:rFonts w:cstheme="minorHAnsi"/>
          </w:rPr>
          <w:t>This VDE Protocol Format may be used to transmit GNSS augmentation data as specified in [40] over VDE-TER.</w:t>
        </w:r>
      </w:ins>
    </w:p>
    <w:p w14:paraId="7A7C2A6D" w14:textId="2C80F51B" w:rsidR="00985BF0" w:rsidRPr="00655D51" w:rsidRDefault="00985BF0" w:rsidP="00985BF0">
      <w:pPr>
        <w:pStyle w:val="Tablecaption"/>
        <w:numPr>
          <w:ilvl w:val="0"/>
          <w:numId w:val="0"/>
        </w:numPr>
        <w:ind w:left="567"/>
        <w:rPr>
          <w:ins w:id="24" w:author="Attie Labuschagne" w:date="2025-02-24T11:52:00Z" w16du:dateUtc="2025-02-24T09:52:00Z"/>
        </w:rPr>
      </w:pPr>
      <w:ins w:id="25" w:author="Attie Labuschagne" w:date="2025-02-24T11:52:00Z" w16du:dateUtc="2025-02-24T09:52:00Z">
        <w:r>
          <w:t>T</w:t>
        </w:r>
      </w:ins>
      <w:ins w:id="26" w:author="Attie Labuschagne" w:date="2025-02-24T11:53:00Z" w16du:dateUtc="2025-02-24T09:53:00Z">
        <w:r>
          <w:t xml:space="preserve">able 19 </w:t>
        </w:r>
      </w:ins>
      <w:ins w:id="27" w:author="Attie Labuschagne" w:date="2025-02-24T11:52:00Z" w16du:dateUtc="2025-02-24T09:52:00Z">
        <w:r>
          <w:t>RTCM GNSS augmentation data over VDE-TER</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8"/>
        <w:gridCol w:w="1701"/>
        <w:gridCol w:w="5670"/>
      </w:tblGrid>
      <w:tr w:rsidR="00CD24F7" w:rsidRPr="00CD24F7" w14:paraId="182B3B5B" w14:textId="77777777" w:rsidTr="005B40FD">
        <w:trPr>
          <w:jc w:val="center"/>
          <w:ins w:id="28" w:author="Attie Labuschagne" w:date="2025-02-24T11:48:00Z"/>
        </w:trPr>
        <w:tc>
          <w:tcPr>
            <w:tcW w:w="2268" w:type="dxa"/>
            <w:tcBorders>
              <w:bottom w:val="single" w:sz="6" w:space="0" w:color="000000"/>
            </w:tcBorders>
            <w:shd w:val="clear" w:color="auto" w:fill="FFFFFF"/>
          </w:tcPr>
          <w:p w14:paraId="07F6592F" w14:textId="77777777" w:rsidR="00CD24F7" w:rsidRPr="00CD24F7" w:rsidRDefault="00CD24F7" w:rsidP="005B40FD">
            <w:pPr>
              <w:pStyle w:val="Tableheading"/>
              <w:rPr>
                <w:ins w:id="29" w:author="Attie Labuschagne" w:date="2025-02-24T11:48:00Z" w16du:dateUtc="2025-02-24T09:48:00Z"/>
                <w:rFonts w:cstheme="minorHAnsi"/>
                <w:sz w:val="22"/>
              </w:rPr>
            </w:pPr>
            <w:ins w:id="30" w:author="Attie Labuschagne" w:date="2025-02-24T11:48:00Z" w16du:dateUtc="2025-02-24T09:48:00Z">
              <w:r w:rsidRPr="00CD24F7">
                <w:rPr>
                  <w:rFonts w:cstheme="minorHAnsi"/>
                  <w:sz w:val="22"/>
                  <w:lang w:val="en-GB"/>
                </w:rPr>
                <w:t>Parameter</w:t>
              </w:r>
            </w:ins>
          </w:p>
        </w:tc>
        <w:tc>
          <w:tcPr>
            <w:tcW w:w="1701" w:type="dxa"/>
            <w:tcBorders>
              <w:bottom w:val="single" w:sz="6" w:space="0" w:color="000000"/>
            </w:tcBorders>
            <w:shd w:val="clear" w:color="auto" w:fill="FFFFFF"/>
          </w:tcPr>
          <w:p w14:paraId="10C80A57" w14:textId="77777777" w:rsidR="00CD24F7" w:rsidRPr="00CD24F7" w:rsidRDefault="00CD24F7" w:rsidP="005B40FD">
            <w:pPr>
              <w:pStyle w:val="Tableheading"/>
              <w:rPr>
                <w:ins w:id="31" w:author="Attie Labuschagne" w:date="2025-02-24T11:48:00Z" w16du:dateUtc="2025-02-24T09:48:00Z"/>
                <w:rFonts w:cstheme="minorHAnsi"/>
                <w:sz w:val="22"/>
              </w:rPr>
            </w:pPr>
            <w:ins w:id="32" w:author="Attie Labuschagne" w:date="2025-02-24T11:48:00Z" w16du:dateUtc="2025-02-24T09:48:00Z">
              <w:r w:rsidRPr="00CD24F7">
                <w:rPr>
                  <w:rFonts w:cstheme="minorHAnsi"/>
                  <w:sz w:val="22"/>
                  <w:lang w:val="en-GB"/>
                </w:rPr>
                <w:t>Number of bits</w:t>
              </w:r>
            </w:ins>
          </w:p>
        </w:tc>
        <w:tc>
          <w:tcPr>
            <w:tcW w:w="5670" w:type="dxa"/>
            <w:tcBorders>
              <w:bottom w:val="single" w:sz="6" w:space="0" w:color="000000"/>
            </w:tcBorders>
            <w:shd w:val="clear" w:color="auto" w:fill="FFFFFF"/>
          </w:tcPr>
          <w:p w14:paraId="654160CB" w14:textId="77777777" w:rsidR="00CD24F7" w:rsidRPr="00CD24F7" w:rsidRDefault="00CD24F7" w:rsidP="005B40FD">
            <w:pPr>
              <w:pStyle w:val="Tableheading"/>
              <w:rPr>
                <w:ins w:id="33" w:author="Attie Labuschagne" w:date="2025-02-24T11:48:00Z" w16du:dateUtc="2025-02-24T09:48:00Z"/>
                <w:rFonts w:cstheme="minorHAnsi"/>
                <w:sz w:val="22"/>
              </w:rPr>
            </w:pPr>
            <w:ins w:id="34" w:author="Attie Labuschagne" w:date="2025-02-24T11:48:00Z" w16du:dateUtc="2025-02-24T09:48:00Z">
              <w:r w:rsidRPr="00CD24F7">
                <w:rPr>
                  <w:rFonts w:cstheme="minorHAnsi"/>
                  <w:sz w:val="22"/>
                  <w:lang w:val="en-GB"/>
                </w:rPr>
                <w:t>Description</w:t>
              </w:r>
            </w:ins>
          </w:p>
        </w:tc>
      </w:tr>
      <w:tr w:rsidR="00CD24F7" w:rsidRPr="00CD24F7" w14:paraId="0C97E4F5" w14:textId="77777777" w:rsidTr="005B40FD">
        <w:trPr>
          <w:jc w:val="center"/>
          <w:ins w:id="35" w:author="Attie Labuschagne" w:date="2025-02-24T11:48:00Z"/>
        </w:trPr>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90C7A2" w14:textId="77777777" w:rsidR="00CD24F7" w:rsidRPr="00CD24F7" w:rsidRDefault="00CD24F7" w:rsidP="005B40FD">
            <w:pPr>
              <w:pStyle w:val="Tabletext0"/>
              <w:rPr>
                <w:ins w:id="36" w:author="Attie Labuschagne" w:date="2025-02-24T11:48:00Z" w16du:dateUtc="2025-02-24T09:48:00Z"/>
                <w:rFonts w:cstheme="minorHAnsi"/>
                <w:sz w:val="22"/>
              </w:rPr>
            </w:pPr>
            <w:ins w:id="37" w:author="Attie Labuschagne" w:date="2025-02-24T11:48:00Z" w16du:dateUtc="2025-02-24T09:48:00Z">
              <w:r w:rsidRPr="00CD24F7">
                <w:rPr>
                  <w:rFonts w:cstheme="minorHAnsi"/>
                  <w:sz w:val="22"/>
                </w:rPr>
                <w:t>VPFI</w:t>
              </w:r>
            </w:ins>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4766D2" w14:textId="77777777" w:rsidR="00CD24F7" w:rsidRPr="00CD24F7" w:rsidRDefault="00CD24F7" w:rsidP="005B40FD">
            <w:pPr>
              <w:pStyle w:val="Tabletext0"/>
              <w:jc w:val="center"/>
              <w:rPr>
                <w:ins w:id="38" w:author="Attie Labuschagne" w:date="2025-02-24T11:48:00Z" w16du:dateUtc="2025-02-24T09:48:00Z"/>
                <w:rFonts w:cstheme="minorHAnsi"/>
                <w:sz w:val="22"/>
              </w:rPr>
            </w:pPr>
            <w:ins w:id="39" w:author="Attie Labuschagne" w:date="2025-02-24T11:48:00Z" w16du:dateUtc="2025-02-24T09:48:00Z">
              <w:r w:rsidRPr="00CD24F7">
                <w:rPr>
                  <w:rFonts w:cstheme="minorHAnsi"/>
                  <w:sz w:val="22"/>
                </w:rPr>
                <w:t>16</w:t>
              </w:r>
            </w:ins>
          </w:p>
        </w:tc>
        <w:tc>
          <w:tcPr>
            <w:tcW w:w="5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405F61" w14:textId="77777777" w:rsidR="00CD24F7" w:rsidRPr="00CD24F7" w:rsidRDefault="00CD24F7" w:rsidP="005B40FD">
            <w:pPr>
              <w:pStyle w:val="Tabletext0"/>
              <w:rPr>
                <w:ins w:id="40" w:author="Attie Labuschagne" w:date="2025-02-24T11:48:00Z" w16du:dateUtc="2025-02-24T09:48:00Z"/>
                <w:rFonts w:cstheme="minorHAnsi"/>
                <w:sz w:val="22"/>
              </w:rPr>
            </w:pPr>
            <w:ins w:id="41" w:author="Attie Labuschagne" w:date="2025-02-24T11:48:00Z" w16du:dateUtc="2025-02-24T09:48:00Z">
              <w:r w:rsidRPr="00CD24F7">
                <w:rPr>
                  <w:rFonts w:cstheme="minorHAnsi"/>
                  <w:sz w:val="22"/>
                </w:rPr>
                <w:t>6</w:t>
              </w:r>
            </w:ins>
          </w:p>
        </w:tc>
      </w:tr>
      <w:tr w:rsidR="00CD24F7" w:rsidRPr="00CD24F7" w14:paraId="4EFC9291" w14:textId="77777777" w:rsidTr="005B40FD">
        <w:trPr>
          <w:jc w:val="center"/>
          <w:ins w:id="42" w:author="Attie Labuschagne" w:date="2025-02-24T11:48:00Z"/>
        </w:trPr>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740E1" w14:textId="77777777" w:rsidR="00CD24F7" w:rsidRPr="00CD24F7" w:rsidRDefault="00CD24F7" w:rsidP="005B40FD">
            <w:pPr>
              <w:pStyle w:val="Tabletext0"/>
              <w:rPr>
                <w:ins w:id="43" w:author="Attie Labuschagne" w:date="2025-02-24T11:48:00Z" w16du:dateUtc="2025-02-24T09:48:00Z"/>
                <w:rFonts w:cstheme="minorHAnsi"/>
                <w:sz w:val="22"/>
              </w:rPr>
            </w:pPr>
            <w:ins w:id="44" w:author="Attie Labuschagne" w:date="2025-02-24T11:48:00Z" w16du:dateUtc="2025-02-24T09:48:00Z">
              <w:r w:rsidRPr="00CD24F7">
                <w:rPr>
                  <w:rFonts w:cstheme="minorHAnsi"/>
                  <w:sz w:val="22"/>
                </w:rPr>
                <w:t>Message ID</w:t>
              </w:r>
            </w:ins>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0C237" w14:textId="77777777" w:rsidR="00CD24F7" w:rsidRPr="00CD24F7" w:rsidRDefault="00CD24F7" w:rsidP="005B40FD">
            <w:pPr>
              <w:pStyle w:val="Tabletext0"/>
              <w:jc w:val="center"/>
              <w:rPr>
                <w:ins w:id="45" w:author="Attie Labuschagne" w:date="2025-02-24T11:48:00Z" w16du:dateUtc="2025-02-24T09:48:00Z"/>
                <w:rFonts w:cstheme="minorHAnsi"/>
                <w:sz w:val="22"/>
              </w:rPr>
            </w:pPr>
            <w:ins w:id="46" w:author="Attie Labuschagne" w:date="2025-02-24T11:48:00Z" w16du:dateUtc="2025-02-24T09:48:00Z">
              <w:r w:rsidRPr="00CD24F7">
                <w:rPr>
                  <w:rFonts w:cstheme="minorHAnsi"/>
                  <w:sz w:val="22"/>
                </w:rPr>
                <w:t>16</w:t>
              </w:r>
            </w:ins>
          </w:p>
        </w:tc>
        <w:tc>
          <w:tcPr>
            <w:tcW w:w="5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7A6F4" w14:textId="77777777" w:rsidR="00CD24F7" w:rsidRPr="00CD24F7" w:rsidRDefault="00CD24F7" w:rsidP="005B40FD">
            <w:pPr>
              <w:pStyle w:val="Tabletext0"/>
              <w:rPr>
                <w:ins w:id="47" w:author="Attie Labuschagne" w:date="2025-02-24T11:48:00Z" w16du:dateUtc="2025-02-24T09:48:00Z"/>
                <w:rFonts w:cstheme="minorHAnsi"/>
                <w:sz w:val="22"/>
              </w:rPr>
            </w:pPr>
            <w:ins w:id="48" w:author="Attie Labuschagne" w:date="2025-02-24T11:48:00Z" w16du:dateUtc="2025-02-24T09:48:00Z">
              <w:r w:rsidRPr="00CD24F7">
                <w:rPr>
                  <w:rFonts w:cstheme="minorHAnsi"/>
                  <w:sz w:val="22"/>
                </w:rPr>
                <w:t>0</w:t>
              </w:r>
            </w:ins>
          </w:p>
        </w:tc>
      </w:tr>
      <w:tr w:rsidR="00CD24F7" w:rsidRPr="00CD24F7" w14:paraId="05D6B769" w14:textId="77777777" w:rsidTr="005B40FD">
        <w:trPr>
          <w:jc w:val="center"/>
          <w:ins w:id="49" w:author="Attie Labuschagne" w:date="2025-02-24T11:48:00Z"/>
        </w:trPr>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8F99CB" w14:textId="77777777" w:rsidR="00CD24F7" w:rsidRPr="00CD24F7" w:rsidRDefault="00CD24F7" w:rsidP="005B40FD">
            <w:pPr>
              <w:pStyle w:val="Tabletext0"/>
              <w:rPr>
                <w:ins w:id="50" w:author="Attie Labuschagne" w:date="2025-02-24T11:48:00Z" w16du:dateUtc="2025-02-24T09:48:00Z"/>
                <w:rFonts w:cstheme="minorHAnsi"/>
                <w:sz w:val="22"/>
              </w:rPr>
            </w:pPr>
            <w:ins w:id="51" w:author="Attie Labuschagne" w:date="2025-02-24T11:48:00Z" w16du:dateUtc="2025-02-24T09:48:00Z">
              <w:r w:rsidRPr="00CD24F7">
                <w:rPr>
                  <w:rFonts w:cstheme="minorHAnsi"/>
                  <w:sz w:val="22"/>
                </w:rPr>
                <w:t>RTCM differential correction data</w:t>
              </w:r>
            </w:ins>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0BE7C7" w14:textId="77777777" w:rsidR="00CD24F7" w:rsidRPr="00CD24F7" w:rsidRDefault="00CD24F7" w:rsidP="005B40FD">
            <w:pPr>
              <w:pStyle w:val="Tabletext0"/>
              <w:jc w:val="center"/>
              <w:rPr>
                <w:ins w:id="52" w:author="Attie Labuschagne" w:date="2025-02-24T11:48:00Z" w16du:dateUtc="2025-02-24T09:48:00Z"/>
                <w:rFonts w:cstheme="minorHAnsi"/>
                <w:sz w:val="22"/>
              </w:rPr>
            </w:pPr>
            <w:ins w:id="53" w:author="Attie Labuschagne" w:date="2025-02-24T11:48:00Z" w16du:dateUtc="2025-02-24T09:48:00Z">
              <w:r w:rsidRPr="00CD24F7">
                <w:rPr>
                  <w:rFonts w:cstheme="minorHAnsi"/>
                  <w:sz w:val="22"/>
                </w:rPr>
                <w:t>Variable size</w:t>
              </w:r>
            </w:ins>
          </w:p>
        </w:tc>
        <w:tc>
          <w:tcPr>
            <w:tcW w:w="5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C76768" w14:textId="5185B979" w:rsidR="00CD24F7" w:rsidRPr="00CD24F7" w:rsidRDefault="00CD24F7" w:rsidP="005B40FD">
            <w:pPr>
              <w:pStyle w:val="Tabletext0"/>
              <w:rPr>
                <w:ins w:id="54" w:author="Attie Labuschagne" w:date="2025-02-24T11:48:00Z" w16du:dateUtc="2025-02-24T09:48:00Z"/>
                <w:rFonts w:cstheme="minorHAnsi"/>
                <w:sz w:val="22"/>
                <w:lang w:val="fr-FR"/>
              </w:rPr>
            </w:pPr>
            <w:ins w:id="55" w:author="Attie Labuschagne" w:date="2025-02-24T11:48:00Z" w16du:dateUtc="2025-02-24T09:48:00Z">
              <w:r w:rsidRPr="00CD24F7">
                <w:rPr>
                  <w:rFonts w:cstheme="minorHAnsi"/>
                  <w:sz w:val="22"/>
                </w:rPr>
                <w:t>Data is packed as per the transport layer definition in</w:t>
              </w:r>
            </w:ins>
            <w:ins w:id="56" w:author="Attie Labuschagne" w:date="2025-02-24T11:49:00Z" w16du:dateUtc="2025-02-24T09:49:00Z">
              <w:r>
                <w:rPr>
                  <w:rFonts w:cstheme="minorHAnsi"/>
                  <w:sz w:val="22"/>
                </w:rPr>
                <w:t xml:space="preserve"> [40]</w:t>
              </w:r>
            </w:ins>
            <w:ins w:id="57" w:author="Attie Labuschagne" w:date="2025-02-24T11:48:00Z" w16du:dateUtc="2025-02-24T09:48:00Z">
              <w:r w:rsidRPr="00CD24F7">
                <w:rPr>
                  <w:rFonts w:cstheme="minorHAnsi"/>
                  <w:sz w:val="22"/>
                </w:rPr>
                <w:t>.</w:t>
              </w:r>
            </w:ins>
          </w:p>
        </w:tc>
      </w:tr>
      <w:tr w:rsidR="00CD24F7" w:rsidRPr="00CD24F7" w14:paraId="2B4B8A54" w14:textId="77777777" w:rsidTr="005B40FD">
        <w:trPr>
          <w:jc w:val="center"/>
          <w:ins w:id="58" w:author="Attie Labuschagne" w:date="2025-02-24T11:48:00Z"/>
        </w:trPr>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46EB39" w14:textId="77777777" w:rsidR="00CD24F7" w:rsidRPr="00CD24F7" w:rsidRDefault="00CD24F7" w:rsidP="005B40FD">
            <w:pPr>
              <w:pStyle w:val="Tabletext0"/>
              <w:rPr>
                <w:ins w:id="59" w:author="Attie Labuschagne" w:date="2025-02-24T11:48:00Z" w16du:dateUtc="2025-02-24T09:48:00Z"/>
                <w:rFonts w:cstheme="minorHAnsi"/>
                <w:sz w:val="22"/>
              </w:rPr>
            </w:pPr>
            <w:ins w:id="60" w:author="Attie Labuschagne" w:date="2025-02-24T11:48:00Z" w16du:dateUtc="2025-02-24T09:48:00Z">
              <w:r w:rsidRPr="00CD24F7">
                <w:rPr>
                  <w:rFonts w:cstheme="minorHAnsi"/>
                  <w:sz w:val="22"/>
                </w:rPr>
                <w:lastRenderedPageBreak/>
                <w:t>Total number of bits</w:t>
              </w:r>
            </w:ins>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BAA666" w14:textId="77777777" w:rsidR="00CD24F7" w:rsidRPr="00CD24F7" w:rsidRDefault="00CD24F7" w:rsidP="005B40FD">
            <w:pPr>
              <w:pStyle w:val="Tabletext0"/>
              <w:jc w:val="center"/>
              <w:rPr>
                <w:ins w:id="61" w:author="Attie Labuschagne" w:date="2025-02-24T11:48:00Z" w16du:dateUtc="2025-02-24T09:48:00Z"/>
                <w:rFonts w:cstheme="minorHAnsi"/>
                <w:sz w:val="22"/>
              </w:rPr>
            </w:pPr>
            <w:ins w:id="62" w:author="Attie Labuschagne" w:date="2025-02-24T11:48:00Z" w16du:dateUtc="2025-02-24T09:48:00Z">
              <w:r w:rsidRPr="00CD24F7">
                <w:rPr>
                  <w:rFonts w:cstheme="minorHAnsi"/>
                  <w:sz w:val="22"/>
                </w:rPr>
                <w:t>Variable size</w:t>
              </w:r>
            </w:ins>
          </w:p>
        </w:tc>
        <w:tc>
          <w:tcPr>
            <w:tcW w:w="5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8E75D7" w14:textId="77777777" w:rsidR="00CD24F7" w:rsidRPr="00CD24F7" w:rsidRDefault="00CD24F7" w:rsidP="005B40FD">
            <w:pPr>
              <w:pStyle w:val="Tabletext0"/>
              <w:rPr>
                <w:ins w:id="63" w:author="Attie Labuschagne" w:date="2025-02-24T11:48:00Z" w16du:dateUtc="2025-02-24T09:48:00Z"/>
                <w:rFonts w:cstheme="minorHAnsi"/>
                <w:sz w:val="22"/>
              </w:rPr>
            </w:pPr>
          </w:p>
        </w:tc>
      </w:tr>
    </w:tbl>
    <w:p w14:paraId="0C068E76" w14:textId="77777777" w:rsidR="00CD24F7" w:rsidRPr="00A4700E" w:rsidRDefault="00CD24F7" w:rsidP="00CD24F7">
      <w:pPr>
        <w:spacing w:after="200" w:line="276" w:lineRule="auto"/>
        <w:rPr>
          <w:ins w:id="64" w:author="Attie Labuschagne" w:date="2025-02-24T11:48:00Z" w16du:dateUtc="2025-02-24T09:48:00Z"/>
          <w:rFonts w:cstheme="minorHAnsi"/>
        </w:rPr>
      </w:pPr>
    </w:p>
    <w:p w14:paraId="11E22932" w14:textId="77777777" w:rsidR="00CD24F7" w:rsidRPr="00CD24F7" w:rsidRDefault="00CD24F7" w:rsidP="00CD24F7">
      <w:pPr>
        <w:pStyle w:val="BodyText"/>
        <w:rPr>
          <w:rFonts w:cstheme="minorHAnsi"/>
        </w:rPr>
      </w:pPr>
    </w:p>
    <w:sectPr w:rsidR="00CD24F7" w:rsidRPr="00CD24F7"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AE8CF" w14:textId="77777777" w:rsidR="00F4701D" w:rsidRDefault="00F4701D" w:rsidP="00362CD9">
      <w:r>
        <w:separator/>
      </w:r>
    </w:p>
  </w:endnote>
  <w:endnote w:type="continuationSeparator" w:id="0">
    <w:p w14:paraId="47199E72" w14:textId="77777777" w:rsidR="00F4701D" w:rsidRDefault="00F4701D" w:rsidP="00362CD9">
      <w:r>
        <w:continuationSeparator/>
      </w:r>
    </w:p>
  </w:endnote>
  <w:endnote w:type="continuationNotice" w:id="1">
    <w:p w14:paraId="07331945" w14:textId="77777777" w:rsidR="00F4701D" w:rsidRDefault="00F47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sig w:usb0="00000000"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C503A" w14:textId="77777777" w:rsidR="00F4701D" w:rsidRDefault="00F4701D" w:rsidP="00362CD9">
      <w:r>
        <w:separator/>
      </w:r>
    </w:p>
  </w:footnote>
  <w:footnote w:type="continuationSeparator" w:id="0">
    <w:p w14:paraId="03825856" w14:textId="77777777" w:rsidR="00F4701D" w:rsidRDefault="00F4701D" w:rsidP="00362CD9">
      <w:r>
        <w:continuationSeparator/>
      </w:r>
    </w:p>
  </w:footnote>
  <w:footnote w:type="continuationNotice" w:id="1">
    <w:p w14:paraId="62748C9F" w14:textId="77777777" w:rsidR="00F4701D" w:rsidRDefault="00F47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7" type="#_x0000_t136" alt="" style="position:absolute;margin-left:0;margin-top:0;width:623.85pt;height:65.6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6" type="#_x0000_t136" alt="" style="position:absolute;left:0;text-align:left;margin-left:0;margin-top:0;width:623.85pt;height:65.6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alt="" style="position:absolute;left:0;text-align:left;margin-left:0;margin-top:0;width:623.85pt;height:65.6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8F6C08"/>
    <w:multiLevelType w:val="hybridMultilevel"/>
    <w:tmpl w:val="5F022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807"/>
        </w:tabs>
        <w:ind w:left="80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271A2"/>
    <w:multiLevelType w:val="multilevel"/>
    <w:tmpl w:val="56E271A2"/>
    <w:lvl w:ilvl="0">
      <w:start w:val="1"/>
      <w:numFmt w:val="decimal"/>
      <w:pStyle w:val="AnnexKHead1"/>
      <w:lvlText w:val="K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left"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C0F4442"/>
    <w:multiLevelType w:val="hybridMultilevel"/>
    <w:tmpl w:val="9CE45F0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685060455">
    <w:abstractNumId w:val="17"/>
  </w:num>
  <w:num w:numId="2" w16cid:durableId="561792413">
    <w:abstractNumId w:val="12"/>
  </w:num>
  <w:num w:numId="3" w16cid:durableId="732193860">
    <w:abstractNumId w:val="1"/>
  </w:num>
  <w:num w:numId="4" w16cid:durableId="1589921380">
    <w:abstractNumId w:val="19"/>
  </w:num>
  <w:num w:numId="5" w16cid:durableId="985203158">
    <w:abstractNumId w:val="8"/>
  </w:num>
  <w:num w:numId="6" w16cid:durableId="1542129151">
    <w:abstractNumId w:val="7"/>
  </w:num>
  <w:num w:numId="7" w16cid:durableId="1075708541">
    <w:abstractNumId w:val="14"/>
  </w:num>
  <w:num w:numId="8" w16cid:durableId="1538543149">
    <w:abstractNumId w:val="13"/>
  </w:num>
  <w:num w:numId="9" w16cid:durableId="34818179">
    <w:abstractNumId w:val="18"/>
  </w:num>
  <w:num w:numId="10" w16cid:durableId="1451389082">
    <w:abstractNumId w:val="6"/>
  </w:num>
  <w:num w:numId="11" w16cid:durableId="646936776">
    <w:abstractNumId w:val="15"/>
  </w:num>
  <w:num w:numId="12" w16cid:durableId="34040181">
    <w:abstractNumId w:val="10"/>
  </w:num>
  <w:num w:numId="13" w16cid:durableId="612519778">
    <w:abstractNumId w:val="9"/>
  </w:num>
  <w:num w:numId="14" w16cid:durableId="714161437">
    <w:abstractNumId w:val="4"/>
  </w:num>
  <w:num w:numId="15" w16cid:durableId="1329673660">
    <w:abstractNumId w:val="11"/>
  </w:num>
  <w:num w:numId="16" w16cid:durableId="1510488094">
    <w:abstractNumId w:val="0"/>
  </w:num>
  <w:num w:numId="17" w16cid:durableId="2084138022">
    <w:abstractNumId w:val="16"/>
  </w:num>
  <w:num w:numId="18" w16cid:durableId="1237981481">
    <w:abstractNumId w:val="20"/>
  </w:num>
  <w:num w:numId="19" w16cid:durableId="1736469339">
    <w:abstractNumId w:val="3"/>
  </w:num>
  <w:num w:numId="20" w16cid:durableId="1743524150">
    <w:abstractNumId w:val="2"/>
  </w:num>
  <w:num w:numId="21" w16cid:durableId="1959556674">
    <w:abstractNumId w:val="5"/>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ttie Labuschagne">
    <w15:presenceInfo w15:providerId="None" w15:userId="Attie Labuschag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556C0"/>
    <w:rsid w:val="00070C13"/>
    <w:rsid w:val="000715C9"/>
    <w:rsid w:val="00084F33"/>
    <w:rsid w:val="000A2309"/>
    <w:rsid w:val="000A77A7"/>
    <w:rsid w:val="000B1707"/>
    <w:rsid w:val="000C1B3E"/>
    <w:rsid w:val="000C349E"/>
    <w:rsid w:val="000F2584"/>
    <w:rsid w:val="000F72BA"/>
    <w:rsid w:val="00110AE7"/>
    <w:rsid w:val="00110C3F"/>
    <w:rsid w:val="001123DD"/>
    <w:rsid w:val="00146E5F"/>
    <w:rsid w:val="00146F10"/>
    <w:rsid w:val="00177F4D"/>
    <w:rsid w:val="00180DDA"/>
    <w:rsid w:val="001B2A2D"/>
    <w:rsid w:val="001B737D"/>
    <w:rsid w:val="001C44A3"/>
    <w:rsid w:val="001E0E15"/>
    <w:rsid w:val="001E2F3F"/>
    <w:rsid w:val="001F528A"/>
    <w:rsid w:val="001F6446"/>
    <w:rsid w:val="001F704E"/>
    <w:rsid w:val="00200241"/>
    <w:rsid w:val="00201722"/>
    <w:rsid w:val="002125B0"/>
    <w:rsid w:val="00215BC5"/>
    <w:rsid w:val="00243228"/>
    <w:rsid w:val="00247B8C"/>
    <w:rsid w:val="00247C5E"/>
    <w:rsid w:val="00251483"/>
    <w:rsid w:val="00255CAA"/>
    <w:rsid w:val="00264305"/>
    <w:rsid w:val="002A0346"/>
    <w:rsid w:val="002A4487"/>
    <w:rsid w:val="002B3C3D"/>
    <w:rsid w:val="002B49E9"/>
    <w:rsid w:val="002B68F0"/>
    <w:rsid w:val="002C632E"/>
    <w:rsid w:val="002D3E8B"/>
    <w:rsid w:val="002D4575"/>
    <w:rsid w:val="002D5C0C"/>
    <w:rsid w:val="002E03D1"/>
    <w:rsid w:val="002E6B74"/>
    <w:rsid w:val="002E6FCA"/>
    <w:rsid w:val="003039D6"/>
    <w:rsid w:val="00330866"/>
    <w:rsid w:val="00340523"/>
    <w:rsid w:val="003460B7"/>
    <w:rsid w:val="00356CD0"/>
    <w:rsid w:val="00362CD9"/>
    <w:rsid w:val="0036547B"/>
    <w:rsid w:val="00371694"/>
    <w:rsid w:val="003761CA"/>
    <w:rsid w:val="00376682"/>
    <w:rsid w:val="00380DAF"/>
    <w:rsid w:val="003972CE"/>
    <w:rsid w:val="003A18B4"/>
    <w:rsid w:val="003A43C6"/>
    <w:rsid w:val="003B090C"/>
    <w:rsid w:val="003B28F5"/>
    <w:rsid w:val="003B7B7D"/>
    <w:rsid w:val="003C54CB"/>
    <w:rsid w:val="003C7A2A"/>
    <w:rsid w:val="003C7C90"/>
    <w:rsid w:val="003D2DC1"/>
    <w:rsid w:val="003D69D0"/>
    <w:rsid w:val="003E37CC"/>
    <w:rsid w:val="003F2918"/>
    <w:rsid w:val="003F430E"/>
    <w:rsid w:val="003F5E84"/>
    <w:rsid w:val="0040579A"/>
    <w:rsid w:val="0041088C"/>
    <w:rsid w:val="00412DD0"/>
    <w:rsid w:val="0041482C"/>
    <w:rsid w:val="00420A38"/>
    <w:rsid w:val="00431B19"/>
    <w:rsid w:val="00432203"/>
    <w:rsid w:val="004517D3"/>
    <w:rsid w:val="004661AD"/>
    <w:rsid w:val="00471739"/>
    <w:rsid w:val="00483FB3"/>
    <w:rsid w:val="004847C2"/>
    <w:rsid w:val="004A6C1D"/>
    <w:rsid w:val="004B4373"/>
    <w:rsid w:val="004D1D85"/>
    <w:rsid w:val="004D3C3A"/>
    <w:rsid w:val="004E1CD1"/>
    <w:rsid w:val="004E5281"/>
    <w:rsid w:val="004E67D6"/>
    <w:rsid w:val="004F0D26"/>
    <w:rsid w:val="004F7EFC"/>
    <w:rsid w:val="00507D2C"/>
    <w:rsid w:val="005107EB"/>
    <w:rsid w:val="00521345"/>
    <w:rsid w:val="00526DF0"/>
    <w:rsid w:val="00531818"/>
    <w:rsid w:val="00535A44"/>
    <w:rsid w:val="005455A0"/>
    <w:rsid w:val="00545CC4"/>
    <w:rsid w:val="00551FFF"/>
    <w:rsid w:val="005607A2"/>
    <w:rsid w:val="0057198B"/>
    <w:rsid w:val="00572339"/>
    <w:rsid w:val="00573CFE"/>
    <w:rsid w:val="00590D93"/>
    <w:rsid w:val="00590E05"/>
    <w:rsid w:val="005969F2"/>
    <w:rsid w:val="00597FAE"/>
    <w:rsid w:val="005B32A3"/>
    <w:rsid w:val="005C0D44"/>
    <w:rsid w:val="005C566C"/>
    <w:rsid w:val="005C7E69"/>
    <w:rsid w:val="005D41C2"/>
    <w:rsid w:val="005E01B1"/>
    <w:rsid w:val="005E262D"/>
    <w:rsid w:val="005F23D3"/>
    <w:rsid w:val="005F7E20"/>
    <w:rsid w:val="006024A4"/>
    <w:rsid w:val="00605E43"/>
    <w:rsid w:val="006153BB"/>
    <w:rsid w:val="00621530"/>
    <w:rsid w:val="00624475"/>
    <w:rsid w:val="00640A15"/>
    <w:rsid w:val="00640B6D"/>
    <w:rsid w:val="006428D4"/>
    <w:rsid w:val="006652C3"/>
    <w:rsid w:val="00691FD0"/>
    <w:rsid w:val="00692148"/>
    <w:rsid w:val="006A1A1E"/>
    <w:rsid w:val="006C53FD"/>
    <w:rsid w:val="006C5948"/>
    <w:rsid w:val="006E261D"/>
    <w:rsid w:val="006F2A74"/>
    <w:rsid w:val="006F3FA2"/>
    <w:rsid w:val="006F5E24"/>
    <w:rsid w:val="007000D4"/>
    <w:rsid w:val="007118F5"/>
    <w:rsid w:val="00712AA4"/>
    <w:rsid w:val="007146C4"/>
    <w:rsid w:val="00721AA1"/>
    <w:rsid w:val="00724B67"/>
    <w:rsid w:val="00737B46"/>
    <w:rsid w:val="007547F8"/>
    <w:rsid w:val="00755ACC"/>
    <w:rsid w:val="00765622"/>
    <w:rsid w:val="00770B6C"/>
    <w:rsid w:val="00783FEA"/>
    <w:rsid w:val="007A395D"/>
    <w:rsid w:val="007B6BD5"/>
    <w:rsid w:val="007C346C"/>
    <w:rsid w:val="007D53F7"/>
    <w:rsid w:val="007D54B2"/>
    <w:rsid w:val="007E0A0E"/>
    <w:rsid w:val="007E6479"/>
    <w:rsid w:val="0080294B"/>
    <w:rsid w:val="00820A0D"/>
    <w:rsid w:val="00823C25"/>
    <w:rsid w:val="0082480E"/>
    <w:rsid w:val="00831043"/>
    <w:rsid w:val="00850293"/>
    <w:rsid w:val="00851373"/>
    <w:rsid w:val="00851BA6"/>
    <w:rsid w:val="0085654D"/>
    <w:rsid w:val="00856DA7"/>
    <w:rsid w:val="008602D0"/>
    <w:rsid w:val="00861160"/>
    <w:rsid w:val="0086654F"/>
    <w:rsid w:val="0087559D"/>
    <w:rsid w:val="008A356F"/>
    <w:rsid w:val="008A4653"/>
    <w:rsid w:val="008A4717"/>
    <w:rsid w:val="008A50CC"/>
    <w:rsid w:val="008A51A5"/>
    <w:rsid w:val="008B3040"/>
    <w:rsid w:val="008B6ECA"/>
    <w:rsid w:val="008C1DA3"/>
    <w:rsid w:val="008C51F1"/>
    <w:rsid w:val="008D1694"/>
    <w:rsid w:val="008D3079"/>
    <w:rsid w:val="008D79CB"/>
    <w:rsid w:val="008E6001"/>
    <w:rsid w:val="008F07BC"/>
    <w:rsid w:val="009036D0"/>
    <w:rsid w:val="00925301"/>
    <w:rsid w:val="0092692B"/>
    <w:rsid w:val="00930561"/>
    <w:rsid w:val="00943E9C"/>
    <w:rsid w:val="00953F4D"/>
    <w:rsid w:val="00955432"/>
    <w:rsid w:val="00960BB8"/>
    <w:rsid w:val="00964F5C"/>
    <w:rsid w:val="009709DA"/>
    <w:rsid w:val="00973B57"/>
    <w:rsid w:val="00975900"/>
    <w:rsid w:val="00981799"/>
    <w:rsid w:val="009831C0"/>
    <w:rsid w:val="00983D60"/>
    <w:rsid w:val="00985BF0"/>
    <w:rsid w:val="0099161D"/>
    <w:rsid w:val="009A1F5D"/>
    <w:rsid w:val="009B411F"/>
    <w:rsid w:val="009D76D6"/>
    <w:rsid w:val="00A0389B"/>
    <w:rsid w:val="00A2569E"/>
    <w:rsid w:val="00A33A3C"/>
    <w:rsid w:val="00A35579"/>
    <w:rsid w:val="00A446C9"/>
    <w:rsid w:val="00A4700E"/>
    <w:rsid w:val="00A47D4C"/>
    <w:rsid w:val="00A5423E"/>
    <w:rsid w:val="00A57365"/>
    <w:rsid w:val="00A635D6"/>
    <w:rsid w:val="00A8553A"/>
    <w:rsid w:val="00A93AED"/>
    <w:rsid w:val="00A97944"/>
    <w:rsid w:val="00AE1319"/>
    <w:rsid w:val="00AE34BB"/>
    <w:rsid w:val="00B01162"/>
    <w:rsid w:val="00B226F2"/>
    <w:rsid w:val="00B274DF"/>
    <w:rsid w:val="00B56BDF"/>
    <w:rsid w:val="00B618E1"/>
    <w:rsid w:val="00B63784"/>
    <w:rsid w:val="00B65812"/>
    <w:rsid w:val="00B67723"/>
    <w:rsid w:val="00B83B73"/>
    <w:rsid w:val="00B85CD6"/>
    <w:rsid w:val="00B86932"/>
    <w:rsid w:val="00B90723"/>
    <w:rsid w:val="00B90A27"/>
    <w:rsid w:val="00B9554D"/>
    <w:rsid w:val="00BA7F0B"/>
    <w:rsid w:val="00BB2B9F"/>
    <w:rsid w:val="00BB2E0F"/>
    <w:rsid w:val="00BB6446"/>
    <w:rsid w:val="00BB7D9E"/>
    <w:rsid w:val="00BC2334"/>
    <w:rsid w:val="00BD14FE"/>
    <w:rsid w:val="00BD3CB8"/>
    <w:rsid w:val="00BD4E6F"/>
    <w:rsid w:val="00BF32F0"/>
    <w:rsid w:val="00BF4DCE"/>
    <w:rsid w:val="00C05CE5"/>
    <w:rsid w:val="00C072DC"/>
    <w:rsid w:val="00C31B81"/>
    <w:rsid w:val="00C33A3B"/>
    <w:rsid w:val="00C545A7"/>
    <w:rsid w:val="00C6171E"/>
    <w:rsid w:val="00C61B03"/>
    <w:rsid w:val="00C76ED4"/>
    <w:rsid w:val="00C938AA"/>
    <w:rsid w:val="00CA6F2C"/>
    <w:rsid w:val="00CD24F7"/>
    <w:rsid w:val="00CD6A13"/>
    <w:rsid w:val="00CF1871"/>
    <w:rsid w:val="00D01874"/>
    <w:rsid w:val="00D019CE"/>
    <w:rsid w:val="00D1133E"/>
    <w:rsid w:val="00D17A34"/>
    <w:rsid w:val="00D26628"/>
    <w:rsid w:val="00D30FFC"/>
    <w:rsid w:val="00D332B3"/>
    <w:rsid w:val="00D55207"/>
    <w:rsid w:val="00D63662"/>
    <w:rsid w:val="00D81801"/>
    <w:rsid w:val="00D92B45"/>
    <w:rsid w:val="00D94859"/>
    <w:rsid w:val="00D95962"/>
    <w:rsid w:val="00DC389B"/>
    <w:rsid w:val="00DE2FEE"/>
    <w:rsid w:val="00DF0D2C"/>
    <w:rsid w:val="00DF1467"/>
    <w:rsid w:val="00DF56A1"/>
    <w:rsid w:val="00DF6595"/>
    <w:rsid w:val="00E00241"/>
    <w:rsid w:val="00E00BE9"/>
    <w:rsid w:val="00E22A11"/>
    <w:rsid w:val="00E24BBE"/>
    <w:rsid w:val="00E31E5C"/>
    <w:rsid w:val="00E377EC"/>
    <w:rsid w:val="00E44DD2"/>
    <w:rsid w:val="00E558C3"/>
    <w:rsid w:val="00E55927"/>
    <w:rsid w:val="00E56C96"/>
    <w:rsid w:val="00E60540"/>
    <w:rsid w:val="00E63451"/>
    <w:rsid w:val="00E912A6"/>
    <w:rsid w:val="00EA4844"/>
    <w:rsid w:val="00EA4D9C"/>
    <w:rsid w:val="00EA5A97"/>
    <w:rsid w:val="00EB2248"/>
    <w:rsid w:val="00EB67CF"/>
    <w:rsid w:val="00EB71DF"/>
    <w:rsid w:val="00EB75EE"/>
    <w:rsid w:val="00EC0046"/>
    <w:rsid w:val="00EE3CC5"/>
    <w:rsid w:val="00EE4C1D"/>
    <w:rsid w:val="00EE6A43"/>
    <w:rsid w:val="00EF3685"/>
    <w:rsid w:val="00F04350"/>
    <w:rsid w:val="00F128EA"/>
    <w:rsid w:val="00F133DB"/>
    <w:rsid w:val="00F159EB"/>
    <w:rsid w:val="00F25BF4"/>
    <w:rsid w:val="00F267DB"/>
    <w:rsid w:val="00F46F6F"/>
    <w:rsid w:val="00F4701D"/>
    <w:rsid w:val="00F60608"/>
    <w:rsid w:val="00F62217"/>
    <w:rsid w:val="00F82DD2"/>
    <w:rsid w:val="00F942A6"/>
    <w:rsid w:val="00FB17A9"/>
    <w:rsid w:val="00FB527C"/>
    <w:rsid w:val="00FB6F75"/>
    <w:rsid w:val="00FC0EB3"/>
    <w:rsid w:val="00FD675E"/>
    <w:rsid w:val="00FE0FD8"/>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00E"/>
    <w:rPr>
      <w:rFonts w:asciiTheme="minorHAnsi" w:hAnsiTheme="minorHAnsi"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8D1694"/>
    <w:rPr>
      <w:rFonts w:ascii="Arial" w:hAnsi="Arial"/>
      <w:sz w:val="16"/>
    </w:rPr>
  </w:style>
  <w:style w:type="paragraph" w:styleId="FootnoteText">
    <w:name w:val="footnote text"/>
    <w:basedOn w:val="Normal"/>
    <w:link w:val="FootnoteTextChar"/>
    <w:uiPriority w:val="99"/>
    <w:rsid w:val="00243228"/>
    <w:rPr>
      <w:sz w:val="20"/>
      <w:szCs w:val="20"/>
    </w:rPr>
  </w:style>
  <w:style w:type="character" w:customStyle="1" w:styleId="FootnoteTextChar">
    <w:name w:val="Footnote Text Char"/>
    <w:link w:val="FootnoteText"/>
    <w:uiPriority w:val="99"/>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qFormat/>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_text"/>
    <w:basedOn w:val="Normal"/>
    <w:link w:val="TabletextChar"/>
    <w:qFormat/>
    <w:rsid w:val="00247B8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eastAsia="en-US"/>
    </w:rPr>
  </w:style>
  <w:style w:type="paragraph" w:customStyle="1" w:styleId="Tablehead">
    <w:name w:val="Table_head"/>
    <w:basedOn w:val="Normal"/>
    <w:link w:val="TableheadChar"/>
    <w:qFormat/>
    <w:rsid w:val="00247B8C"/>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eastAsia="en-US"/>
    </w:rPr>
  </w:style>
  <w:style w:type="paragraph" w:customStyle="1" w:styleId="Tablelegend">
    <w:name w:val="Table_legend"/>
    <w:basedOn w:val="Normal"/>
    <w:link w:val="TablelegendChar"/>
    <w:rsid w:val="00247B8C"/>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rFonts w:ascii="Times New Roman" w:eastAsia="Times New Roman" w:hAnsi="Times New Roman" w:cs="Times New Roman"/>
      <w:sz w:val="18"/>
      <w:szCs w:val="20"/>
      <w:lang w:eastAsia="en-US"/>
    </w:rPr>
  </w:style>
  <w:style w:type="paragraph" w:customStyle="1" w:styleId="TableNo">
    <w:name w:val="Table_No"/>
    <w:basedOn w:val="Normal"/>
    <w:next w:val="Normal"/>
    <w:link w:val="TableNoChar"/>
    <w:rsid w:val="00247B8C"/>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Times New Roman" w:hAnsi="Times New Roman" w:cs="Times New Roman"/>
      <w:caps/>
      <w:sz w:val="20"/>
      <w:szCs w:val="20"/>
      <w:lang w:eastAsia="en-US"/>
    </w:rPr>
  </w:style>
  <w:style w:type="paragraph" w:customStyle="1" w:styleId="Tabletitle">
    <w:name w:val="Table_title"/>
    <w:basedOn w:val="Normal"/>
    <w:next w:val="Tabletext"/>
    <w:link w:val="Tabletitle0"/>
    <w:rsid w:val="00247B8C"/>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eastAsia="en-US"/>
    </w:rPr>
  </w:style>
  <w:style w:type="character" w:customStyle="1" w:styleId="TableheadChar">
    <w:name w:val="Table_head Char"/>
    <w:basedOn w:val="DefaultParagraphFont"/>
    <w:link w:val="Tablehead"/>
    <w:qFormat/>
    <w:locked/>
    <w:rsid w:val="00247B8C"/>
    <w:rPr>
      <w:rFonts w:ascii="Times New Roman Bold" w:eastAsia="Times New Roman" w:hAnsi="Times New Roman Bold" w:cs="Times New Roman Bold"/>
      <w:b/>
      <w:lang w:eastAsia="en-US"/>
    </w:rPr>
  </w:style>
  <w:style w:type="character" w:customStyle="1" w:styleId="TabletextChar">
    <w:name w:val="Table_text Char"/>
    <w:basedOn w:val="DefaultParagraphFont"/>
    <w:link w:val="Tabletext"/>
    <w:qFormat/>
    <w:locked/>
    <w:rsid w:val="00247B8C"/>
    <w:rPr>
      <w:rFonts w:ascii="Times New Roman" w:eastAsia="Times New Roman" w:hAnsi="Times New Roman"/>
      <w:lang w:eastAsia="en-US"/>
    </w:rPr>
  </w:style>
  <w:style w:type="character" w:customStyle="1" w:styleId="TableNoChar">
    <w:name w:val="Table_No Char"/>
    <w:basedOn w:val="DefaultParagraphFont"/>
    <w:link w:val="TableNo"/>
    <w:locked/>
    <w:rsid w:val="00247B8C"/>
    <w:rPr>
      <w:rFonts w:ascii="Times New Roman" w:eastAsia="Times New Roman" w:hAnsi="Times New Roman"/>
      <w:caps/>
      <w:lang w:eastAsia="en-US"/>
    </w:rPr>
  </w:style>
  <w:style w:type="character" w:customStyle="1" w:styleId="TablelegendChar">
    <w:name w:val="Table_legend Char"/>
    <w:link w:val="Tablelegend"/>
    <w:qFormat/>
    <w:locked/>
    <w:rsid w:val="00247B8C"/>
    <w:rPr>
      <w:rFonts w:ascii="Times New Roman" w:eastAsia="Times New Roman" w:hAnsi="Times New Roman"/>
      <w:sz w:val="18"/>
      <w:lang w:eastAsia="en-US"/>
    </w:rPr>
  </w:style>
  <w:style w:type="character" w:customStyle="1" w:styleId="Tabletitle0">
    <w:name w:val="Table_title Знак"/>
    <w:link w:val="Tabletitle"/>
    <w:locked/>
    <w:rsid w:val="00247B8C"/>
    <w:rPr>
      <w:rFonts w:ascii="Times New Roman Bold" w:eastAsia="Times New Roman" w:hAnsi="Times New Roman Bold"/>
      <w:b/>
      <w:lang w:eastAsia="en-US"/>
    </w:rPr>
  </w:style>
  <w:style w:type="paragraph" w:customStyle="1" w:styleId="AnnexKHead1">
    <w:name w:val="Annex K Head 1"/>
    <w:basedOn w:val="Normal"/>
    <w:next w:val="Normal"/>
    <w:rsid w:val="00247B8C"/>
    <w:pPr>
      <w:numPr>
        <w:numId w:val="17"/>
      </w:numPr>
      <w:spacing w:line="216" w:lineRule="atLeast"/>
      <w:outlineLvl w:val="0"/>
    </w:pPr>
    <w:rPr>
      <w:rFonts w:ascii="Calibri" w:hAnsi="Calibri" w:cs="Times New Roman"/>
      <w:b/>
      <w:caps/>
      <w:color w:val="407EC9"/>
      <w:sz w:val="28"/>
      <w:lang w:eastAsia="en-US"/>
    </w:rPr>
  </w:style>
  <w:style w:type="paragraph" w:customStyle="1" w:styleId="AnnexKHead2">
    <w:name w:val="Annex K Head 2"/>
    <w:basedOn w:val="Normal"/>
    <w:next w:val="Normal"/>
    <w:rsid w:val="00247B8C"/>
    <w:pPr>
      <w:numPr>
        <w:ilvl w:val="1"/>
        <w:numId w:val="17"/>
      </w:numPr>
      <w:spacing w:line="216" w:lineRule="atLeast"/>
      <w:outlineLvl w:val="1"/>
    </w:pPr>
    <w:rPr>
      <w:rFonts w:ascii="Calibri" w:hAnsi="Calibri" w:cs="Times New Roman"/>
      <w:b/>
      <w:caps/>
      <w:color w:val="407EC9"/>
      <w:sz w:val="24"/>
      <w:lang w:eastAsia="en-US"/>
    </w:rPr>
  </w:style>
  <w:style w:type="paragraph" w:customStyle="1" w:styleId="AnnexKHead3">
    <w:name w:val="Annex K Head 3"/>
    <w:basedOn w:val="Normal"/>
    <w:next w:val="BodyText"/>
    <w:rsid w:val="00247B8C"/>
    <w:pPr>
      <w:numPr>
        <w:ilvl w:val="2"/>
        <w:numId w:val="17"/>
      </w:numPr>
      <w:spacing w:line="216" w:lineRule="atLeast"/>
      <w:outlineLvl w:val="2"/>
    </w:pPr>
    <w:rPr>
      <w:rFonts w:ascii="Calibri" w:hAnsi="Calibri" w:cs="Times New Roman"/>
      <w:b/>
      <w:smallCaps/>
      <w:color w:val="407EC9"/>
      <w:lang w:eastAsia="en-US"/>
    </w:rPr>
  </w:style>
  <w:style w:type="paragraph" w:customStyle="1" w:styleId="AnnexKHead4">
    <w:name w:val="Annex K Head 4"/>
    <w:basedOn w:val="Normal"/>
    <w:next w:val="BodyText"/>
    <w:qFormat/>
    <w:rsid w:val="00247B8C"/>
    <w:pPr>
      <w:numPr>
        <w:ilvl w:val="3"/>
        <w:numId w:val="17"/>
      </w:numPr>
      <w:spacing w:line="216" w:lineRule="atLeast"/>
      <w:outlineLvl w:val="3"/>
    </w:pPr>
    <w:rPr>
      <w:rFonts w:ascii="Calibri" w:hAnsi="Calibri" w:cs="Times New Roman"/>
      <w:b/>
      <w:color w:val="407EC9"/>
      <w:lang w:eastAsia="en-US"/>
    </w:rPr>
  </w:style>
  <w:style w:type="paragraph" w:styleId="Revision">
    <w:name w:val="Revision"/>
    <w:hidden/>
    <w:uiPriority w:val="99"/>
    <w:semiHidden/>
    <w:rsid w:val="00247B8C"/>
    <w:rPr>
      <w:rFonts w:ascii="Arial" w:hAnsi="Arial" w:cs="Calibri"/>
      <w:sz w:val="22"/>
      <w:szCs w:val="22"/>
    </w:rPr>
  </w:style>
  <w:style w:type="paragraph" w:styleId="NormalWeb">
    <w:name w:val="Normal (Web)"/>
    <w:basedOn w:val="Normal"/>
    <w:uiPriority w:val="99"/>
    <w:unhideWhenUsed/>
    <w:rsid w:val="00F128EA"/>
    <w:pPr>
      <w:spacing w:before="100" w:beforeAutospacing="1" w:after="100" w:afterAutospacing="1"/>
    </w:pPr>
    <w:rPr>
      <w:rFonts w:ascii="Times New Roman" w:eastAsia="Times New Roman" w:hAnsi="Times New Roman" w:cs="Times New Roman"/>
      <w:sz w:val="24"/>
      <w:szCs w:val="24"/>
      <w:lang w:val="en-ZA"/>
    </w:rPr>
  </w:style>
  <w:style w:type="character" w:styleId="Strong">
    <w:name w:val="Strong"/>
    <w:basedOn w:val="DefaultParagraphFont"/>
    <w:uiPriority w:val="22"/>
    <w:qFormat/>
    <w:rsid w:val="00F128EA"/>
    <w:rPr>
      <w:b/>
      <w:bCs/>
    </w:rPr>
  </w:style>
  <w:style w:type="character" w:customStyle="1" w:styleId="apple-converted-space">
    <w:name w:val="apple-converted-space"/>
    <w:basedOn w:val="DefaultParagraphFont"/>
    <w:rsid w:val="00F128EA"/>
  </w:style>
  <w:style w:type="paragraph" w:customStyle="1" w:styleId="Reference">
    <w:name w:val="Reference"/>
    <w:basedOn w:val="Normal"/>
    <w:qFormat/>
    <w:rsid w:val="00CD24F7"/>
    <w:pPr>
      <w:tabs>
        <w:tab w:val="num" w:pos="0"/>
      </w:tabs>
      <w:spacing w:before="120" w:after="60"/>
      <w:ind w:left="567" w:hanging="567"/>
      <w:jc w:val="both"/>
    </w:pPr>
    <w:rPr>
      <w:rFonts w:eastAsia="Times New Roman" w:cs="Times New Roman"/>
      <w:szCs w:val="20"/>
      <w:lang w:eastAsia="en-US"/>
    </w:rPr>
  </w:style>
  <w:style w:type="paragraph" w:customStyle="1" w:styleId="ANNEXFHEAD1">
    <w:name w:val="ANNEX F HEAD 1"/>
    <w:basedOn w:val="Normal"/>
    <w:next w:val="Normal"/>
    <w:rsid w:val="00CD24F7"/>
    <w:pPr>
      <w:numPr>
        <w:numId w:val="19"/>
      </w:numPr>
      <w:spacing w:line="216" w:lineRule="atLeast"/>
    </w:pPr>
    <w:rPr>
      <w:rFonts w:eastAsiaTheme="minorHAnsi" w:cstheme="minorBidi"/>
      <w:b/>
      <w:color w:val="407EC9"/>
      <w:sz w:val="28"/>
      <w:lang w:eastAsia="en-US"/>
    </w:rPr>
  </w:style>
  <w:style w:type="paragraph" w:customStyle="1" w:styleId="ANNEXFHEAD2">
    <w:name w:val="ANNEX F HEAD 2"/>
    <w:basedOn w:val="Normal"/>
    <w:next w:val="Normal"/>
    <w:rsid w:val="00CD24F7"/>
    <w:pPr>
      <w:numPr>
        <w:ilvl w:val="1"/>
        <w:numId w:val="19"/>
      </w:numPr>
      <w:spacing w:line="216" w:lineRule="atLeast"/>
    </w:pPr>
    <w:rPr>
      <w:rFonts w:eastAsiaTheme="minorHAnsi" w:cstheme="minorBidi"/>
      <w:b/>
      <w:color w:val="407EC9"/>
      <w:sz w:val="24"/>
      <w:lang w:eastAsia="en-US"/>
    </w:rPr>
  </w:style>
  <w:style w:type="paragraph" w:customStyle="1" w:styleId="ANNEXFHEAD3">
    <w:name w:val="ANNEX F HEAD 3"/>
    <w:basedOn w:val="Normal"/>
    <w:next w:val="BodyText"/>
    <w:rsid w:val="00CD24F7"/>
    <w:pPr>
      <w:numPr>
        <w:ilvl w:val="2"/>
        <w:numId w:val="19"/>
      </w:numPr>
      <w:spacing w:line="216" w:lineRule="atLeast"/>
    </w:pPr>
    <w:rPr>
      <w:rFonts w:eastAsiaTheme="minorHAnsi" w:cstheme="minorBidi"/>
      <w:b/>
      <w:smallCaps/>
      <w:color w:val="407EC9"/>
      <w:lang w:eastAsia="en-US"/>
    </w:rPr>
  </w:style>
  <w:style w:type="paragraph" w:customStyle="1" w:styleId="AnnexFHead4">
    <w:name w:val="Annex F Head 4"/>
    <w:basedOn w:val="Normal"/>
    <w:next w:val="BodyText"/>
    <w:rsid w:val="00CD24F7"/>
    <w:pPr>
      <w:numPr>
        <w:ilvl w:val="3"/>
        <w:numId w:val="19"/>
      </w:numPr>
      <w:spacing w:line="216" w:lineRule="atLeast"/>
    </w:pPr>
    <w:rPr>
      <w:rFonts w:eastAsiaTheme="minorHAnsi" w:cstheme="minorBidi"/>
      <w:b/>
      <w:color w:val="407EC9"/>
      <w:lang w:eastAsia="en-US"/>
    </w:rPr>
  </w:style>
  <w:style w:type="paragraph" w:customStyle="1" w:styleId="Tabletext0">
    <w:name w:val="Table text"/>
    <w:basedOn w:val="Normal"/>
    <w:qFormat/>
    <w:rsid w:val="00CD24F7"/>
    <w:pPr>
      <w:spacing w:before="60" w:after="60" w:line="216" w:lineRule="atLeast"/>
      <w:ind w:left="113" w:right="113"/>
    </w:pPr>
    <w:rPr>
      <w:rFonts w:eastAsiaTheme="minorHAnsi" w:cstheme="minorBidi"/>
      <w:color w:val="000000" w:themeColor="text1"/>
      <w:sz w:val="20"/>
      <w:lang w:eastAsia="en-US"/>
    </w:rPr>
  </w:style>
  <w:style w:type="paragraph" w:customStyle="1" w:styleId="Tablecaption">
    <w:name w:val="Table caption"/>
    <w:basedOn w:val="Caption"/>
    <w:next w:val="BodyText"/>
    <w:qFormat/>
    <w:rsid w:val="00CD24F7"/>
    <w:pPr>
      <w:numPr>
        <w:numId w:val="20"/>
      </w:numPr>
      <w:tabs>
        <w:tab w:val="num" w:pos="567"/>
        <w:tab w:val="left" w:pos="851"/>
      </w:tabs>
      <w:spacing w:before="240" w:after="240" w:line="216" w:lineRule="atLeast"/>
      <w:jc w:val="center"/>
    </w:pPr>
    <w:rPr>
      <w:rFonts w:eastAsiaTheme="minorHAnsi" w:cstheme="minorBidi"/>
      <w:bCs/>
      <w:iCs w:val="0"/>
      <w:color w:val="575756"/>
      <w:sz w:val="22"/>
      <w:szCs w:val="22"/>
      <w:lang w:eastAsia="en-US"/>
    </w:rPr>
  </w:style>
  <w:style w:type="paragraph" w:customStyle="1" w:styleId="Tableheading">
    <w:name w:val="Table heading"/>
    <w:basedOn w:val="Normal"/>
    <w:qFormat/>
    <w:rsid w:val="00CD24F7"/>
    <w:pPr>
      <w:spacing w:before="60" w:after="60" w:line="216" w:lineRule="atLeast"/>
      <w:ind w:left="113" w:right="113"/>
      <w:jc w:val="center"/>
    </w:pPr>
    <w:rPr>
      <w:rFonts w:eastAsiaTheme="minorHAnsi" w:cstheme="minorBidi"/>
      <w:b/>
      <w:color w:val="00558C"/>
      <w:sz w:val="20"/>
      <w:lang w:val="en-US" w:eastAsia="en-US"/>
    </w:rPr>
  </w:style>
  <w:style w:type="paragraph" w:customStyle="1" w:styleId="Heading1separationline">
    <w:name w:val="Heading 1 separation line"/>
    <w:basedOn w:val="Normal"/>
    <w:next w:val="BodyText"/>
    <w:rsid w:val="00CD24F7"/>
    <w:pPr>
      <w:pBdr>
        <w:bottom w:val="single" w:sz="8" w:space="1" w:color="4F81BD" w:themeColor="accent1"/>
      </w:pBdr>
      <w:spacing w:after="120" w:line="90" w:lineRule="exact"/>
      <w:ind w:right="8789"/>
    </w:pPr>
    <w:rPr>
      <w:rFonts w:eastAsiaTheme="minorHAnsi" w:cstheme="minorBidi"/>
      <w:color w:val="000000" w:themeColor="text1"/>
      <w:lang w:eastAsia="en-US"/>
    </w:rPr>
  </w:style>
  <w:style w:type="paragraph" w:customStyle="1" w:styleId="AnnexHead2">
    <w:name w:val="Annex Head 2"/>
    <w:basedOn w:val="Annex"/>
    <w:next w:val="Heading1separationline"/>
    <w:qFormat/>
    <w:rsid w:val="00CD24F7"/>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Normal"/>
    <w:qFormat/>
    <w:rsid w:val="00CD24F7"/>
    <w:pPr>
      <w:ind w:left="1021" w:hanging="1021"/>
    </w:pPr>
    <w:rPr>
      <w:caps w:val="0"/>
      <w:smallCaps/>
    </w:rPr>
  </w:style>
  <w:style w:type="paragraph" w:customStyle="1" w:styleId="AnnexHead4">
    <w:name w:val="Annex Head 4"/>
    <w:basedOn w:val="AnnexHead3"/>
    <w:next w:val="BodyText"/>
    <w:qFormat/>
    <w:rsid w:val="00CD24F7"/>
    <w:pPr>
      <w:ind w:left="1134" w:hanging="1134"/>
    </w:pPr>
    <w:rPr>
      <w:smallCaps w:val="0"/>
      <w:sz w:val="22"/>
    </w:rPr>
  </w:style>
  <w:style w:type="paragraph" w:customStyle="1" w:styleId="AnnexHead5">
    <w:name w:val="Annex Head 5"/>
    <w:basedOn w:val="Normal"/>
    <w:next w:val="BodyText"/>
    <w:qFormat/>
    <w:rsid w:val="00CD24F7"/>
    <w:pPr>
      <w:spacing w:before="120" w:after="120"/>
      <w:ind w:left="1701" w:hanging="1701"/>
    </w:pPr>
    <w:rPr>
      <w:color w:val="00558C"/>
    </w:rPr>
  </w:style>
  <w:style w:type="paragraph" w:styleId="Caption">
    <w:name w:val="caption"/>
    <w:basedOn w:val="Normal"/>
    <w:next w:val="Normal"/>
    <w:uiPriority w:val="35"/>
    <w:semiHidden/>
    <w:unhideWhenUsed/>
    <w:qFormat/>
    <w:rsid w:val="00CD24F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57542">
      <w:bodyDiv w:val="1"/>
      <w:marLeft w:val="0"/>
      <w:marRight w:val="0"/>
      <w:marTop w:val="0"/>
      <w:marBottom w:val="0"/>
      <w:divBdr>
        <w:top w:val="none" w:sz="0" w:space="0" w:color="auto"/>
        <w:left w:val="none" w:sz="0" w:space="0" w:color="auto"/>
        <w:bottom w:val="none" w:sz="0" w:space="0" w:color="auto"/>
        <w:right w:val="none" w:sz="0" w:space="0" w:color="auto"/>
      </w:divBdr>
    </w:div>
    <w:div w:id="288165376">
      <w:bodyDiv w:val="1"/>
      <w:marLeft w:val="0"/>
      <w:marRight w:val="0"/>
      <w:marTop w:val="0"/>
      <w:marBottom w:val="0"/>
      <w:divBdr>
        <w:top w:val="none" w:sz="0" w:space="0" w:color="auto"/>
        <w:left w:val="none" w:sz="0" w:space="0" w:color="auto"/>
        <w:bottom w:val="none" w:sz="0" w:space="0" w:color="auto"/>
        <w:right w:val="none" w:sz="0" w:space="0" w:color="auto"/>
      </w:divBdr>
    </w:div>
    <w:div w:id="611209309">
      <w:bodyDiv w:val="1"/>
      <w:marLeft w:val="0"/>
      <w:marRight w:val="0"/>
      <w:marTop w:val="0"/>
      <w:marBottom w:val="0"/>
      <w:divBdr>
        <w:top w:val="none" w:sz="0" w:space="0" w:color="auto"/>
        <w:left w:val="none" w:sz="0" w:space="0" w:color="auto"/>
        <w:bottom w:val="none" w:sz="0" w:space="0" w:color="auto"/>
        <w:right w:val="none" w:sz="0" w:space="0" w:color="auto"/>
      </w:divBdr>
    </w:div>
    <w:div w:id="1319923268">
      <w:bodyDiv w:val="1"/>
      <w:marLeft w:val="0"/>
      <w:marRight w:val="0"/>
      <w:marTop w:val="0"/>
      <w:marBottom w:val="0"/>
      <w:divBdr>
        <w:top w:val="none" w:sz="0" w:space="0" w:color="auto"/>
        <w:left w:val="none" w:sz="0" w:space="0" w:color="auto"/>
        <w:bottom w:val="none" w:sz="0" w:space="0" w:color="auto"/>
        <w:right w:val="none" w:sz="0" w:space="0" w:color="auto"/>
      </w:divBdr>
    </w:div>
    <w:div w:id="166717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1F0ADC9-E674-491B-AF38-E3317832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1105</Words>
  <Characters>6619</Characters>
  <Application>Microsoft Office Word</Application>
  <DocSecurity>0</DocSecurity>
  <Lines>174</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36</cp:revision>
  <dcterms:created xsi:type="dcterms:W3CDTF">2025-02-24T09:57:00Z</dcterms:created>
  <dcterms:modified xsi:type="dcterms:W3CDTF">2025-03-07T13:50:00Z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10268900</vt:r8>
  </property>
  <property fmtid="{D5CDD505-2E9C-101B-9397-08002B2CF9AE}" pid="3" name="MediaServiceImageTags">
    <vt:lpwstr/>
  </property>
  <property fmtid="{D5CDD505-2E9C-101B-9397-08002B2CF9AE}" pid="4" name="ContentTypeId">
    <vt:lpwstr>0x010100FB4C6AB7F4ADAA4ABC48D93214FE8FD2</vt:lpwstr>
  </property>
</Properties>
</file>